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3F4" w:rsidRPr="009F4B6E" w:rsidRDefault="007C5EB1">
      <w:pPr>
        <w:rPr>
          <w:sz w:val="32"/>
          <w:szCs w:val="32"/>
          <w:rPrChange w:id="0" w:author="Angie" w:date="2011-05-06T09:43:00Z">
            <w:rPr/>
          </w:rPrChange>
        </w:rPr>
      </w:pPr>
      <w:r>
        <w:rPr>
          <w:noProof/>
          <w:sz w:val="32"/>
          <w:szCs w:val="32"/>
        </w:rPr>
        <w:pict>
          <v:rect id="_x0000_s1026" style="position:absolute;margin-left:219.75pt;margin-top:27.75pt;width:1in;height:1in;rotation:2952805fd;z-index:251658240" fillcolor="#c0504d [3205]" strokecolor="#f2f2f2 [3041]" strokeweight="3pt">
            <v:shadow on="t" type="perspective" color="#622423 [1605]" opacity=".5" offset="1pt" offset2="-1pt"/>
          </v:rect>
        </w:pict>
      </w:r>
    </w:p>
    <w:p w:rsidR="006913F4" w:rsidRPr="009F4B6E" w:rsidRDefault="006913F4" w:rsidP="006913F4">
      <w:pPr>
        <w:rPr>
          <w:sz w:val="32"/>
          <w:szCs w:val="32"/>
          <w:rPrChange w:id="1" w:author="Angie" w:date="2011-05-06T09:43:00Z">
            <w:rPr/>
          </w:rPrChange>
        </w:rPr>
      </w:pPr>
    </w:p>
    <w:p w:rsidR="006913F4" w:rsidRPr="009F4B6E" w:rsidRDefault="006913F4" w:rsidP="006913F4">
      <w:pPr>
        <w:rPr>
          <w:sz w:val="32"/>
          <w:szCs w:val="32"/>
          <w:rPrChange w:id="2" w:author="Angie" w:date="2011-05-06T09:43:00Z">
            <w:rPr/>
          </w:rPrChange>
        </w:rPr>
      </w:pPr>
    </w:p>
    <w:p w:rsidR="00481706" w:rsidRPr="009F4B6E" w:rsidDel="009F4B6E" w:rsidRDefault="007C5EB1" w:rsidP="006913F4">
      <w:pPr>
        <w:tabs>
          <w:tab w:val="left" w:pos="8280"/>
        </w:tabs>
        <w:rPr>
          <w:del w:id="3" w:author="Angie" w:date="2011-05-06T09:43:00Z"/>
          <w:sz w:val="32"/>
          <w:szCs w:val="32"/>
          <w:rPrChange w:id="4" w:author="Angie" w:date="2011-05-06T09:43:00Z">
            <w:rPr>
              <w:del w:id="5" w:author="Angie" w:date="2011-05-06T09:43:00Z"/>
            </w:rPr>
          </w:rPrChange>
        </w:rPr>
      </w:pPr>
      <w:r w:rsidRPr="007C5EB1">
        <w:rPr>
          <w:sz w:val="32"/>
          <w:szCs w:val="32"/>
          <w:rPrChange w:id="6" w:author="Angie" w:date="2011-05-06T09:43:00Z">
            <w:rPr/>
          </w:rPrChange>
        </w:rPr>
        <w:tab/>
      </w:r>
    </w:p>
    <w:p w:rsidR="006913F4" w:rsidRPr="009F4B6E" w:rsidDel="009F4B6E" w:rsidRDefault="006913F4" w:rsidP="006913F4">
      <w:pPr>
        <w:tabs>
          <w:tab w:val="left" w:pos="8280"/>
        </w:tabs>
        <w:rPr>
          <w:del w:id="7" w:author="Angie" w:date="2011-05-06T09:43:00Z"/>
          <w:sz w:val="32"/>
          <w:szCs w:val="32"/>
          <w:rPrChange w:id="8" w:author="Angie" w:date="2011-05-06T09:43:00Z">
            <w:rPr>
              <w:del w:id="9" w:author="Angie" w:date="2011-05-06T09:43:00Z"/>
            </w:rPr>
          </w:rPrChange>
        </w:rPr>
      </w:pPr>
    </w:p>
    <w:p w:rsidR="006913F4" w:rsidRPr="009F4B6E" w:rsidRDefault="006913F4" w:rsidP="006913F4">
      <w:pPr>
        <w:tabs>
          <w:tab w:val="left" w:pos="8280"/>
        </w:tabs>
        <w:rPr>
          <w:sz w:val="32"/>
          <w:szCs w:val="32"/>
          <w:rPrChange w:id="10" w:author="Angie" w:date="2011-05-06T09:43:00Z">
            <w:rPr/>
          </w:rPrChange>
        </w:rPr>
      </w:pPr>
    </w:p>
    <w:p w:rsidR="006913F4" w:rsidRPr="009F4B6E" w:rsidRDefault="007C5EB1" w:rsidP="006913F4">
      <w:pPr>
        <w:tabs>
          <w:tab w:val="left" w:pos="8280"/>
        </w:tabs>
        <w:jc w:val="center"/>
        <w:rPr>
          <w:sz w:val="32"/>
          <w:szCs w:val="32"/>
          <w:rPrChange w:id="11" w:author="Angie" w:date="2011-05-06T09:43:00Z">
            <w:rPr>
              <w:sz w:val="44"/>
              <w:szCs w:val="44"/>
            </w:rPr>
          </w:rPrChange>
        </w:rPr>
      </w:pPr>
      <w:r w:rsidRPr="007C5EB1">
        <w:rPr>
          <w:sz w:val="32"/>
          <w:szCs w:val="32"/>
          <w:rPrChange w:id="12" w:author="Angie" w:date="2011-05-06T09:43:00Z">
            <w:rPr>
              <w:sz w:val="44"/>
              <w:szCs w:val="44"/>
            </w:rPr>
          </w:rPrChange>
        </w:rPr>
        <w:t>QUESTIONS</w:t>
      </w:r>
    </w:p>
    <w:p w:rsidR="006913F4" w:rsidRPr="009F4B6E" w:rsidRDefault="007C5EB1" w:rsidP="006913F4">
      <w:pPr>
        <w:pStyle w:val="ListParagraph"/>
        <w:numPr>
          <w:ilvl w:val="0"/>
          <w:numId w:val="1"/>
        </w:numPr>
        <w:tabs>
          <w:tab w:val="left" w:pos="8280"/>
        </w:tabs>
        <w:rPr>
          <w:sz w:val="32"/>
          <w:szCs w:val="32"/>
          <w:rPrChange w:id="13" w:author="Angie" w:date="2011-05-06T09:43:00Z">
            <w:rPr>
              <w:sz w:val="44"/>
              <w:szCs w:val="44"/>
            </w:rPr>
          </w:rPrChange>
        </w:rPr>
      </w:pPr>
      <w:r w:rsidRPr="007C5EB1">
        <w:rPr>
          <w:sz w:val="32"/>
          <w:szCs w:val="32"/>
          <w:rPrChange w:id="14" w:author="Angie" w:date="2011-05-06T09:43:00Z">
            <w:rPr>
              <w:sz w:val="44"/>
              <w:szCs w:val="44"/>
            </w:rPr>
          </w:rPrChange>
        </w:rPr>
        <w:t xml:space="preserve"> Clarity, density, and luster are examples of this.</w:t>
      </w:r>
    </w:p>
    <w:p w:rsidR="006913F4" w:rsidRPr="009F4B6E" w:rsidRDefault="006913F4" w:rsidP="006913F4">
      <w:pPr>
        <w:tabs>
          <w:tab w:val="left" w:pos="8280"/>
        </w:tabs>
        <w:rPr>
          <w:sz w:val="32"/>
          <w:szCs w:val="32"/>
          <w:rPrChange w:id="15" w:author="Angie" w:date="2011-05-06T09:43:00Z">
            <w:rPr>
              <w:sz w:val="44"/>
              <w:szCs w:val="44"/>
            </w:rPr>
          </w:rPrChange>
        </w:rPr>
      </w:pPr>
    </w:p>
    <w:p w:rsidR="006913F4" w:rsidRPr="009F4B6E" w:rsidRDefault="007C5EB1" w:rsidP="006913F4">
      <w:pPr>
        <w:pStyle w:val="ListParagraph"/>
        <w:numPr>
          <w:ilvl w:val="0"/>
          <w:numId w:val="1"/>
        </w:numPr>
        <w:tabs>
          <w:tab w:val="left" w:pos="8280"/>
        </w:tabs>
        <w:rPr>
          <w:sz w:val="32"/>
          <w:szCs w:val="32"/>
          <w:rPrChange w:id="16" w:author="Angie" w:date="2011-05-06T09:43:00Z">
            <w:rPr>
              <w:sz w:val="44"/>
              <w:szCs w:val="44"/>
            </w:rPr>
          </w:rPrChange>
        </w:rPr>
      </w:pPr>
      <w:r w:rsidRPr="007C5EB1">
        <w:rPr>
          <w:sz w:val="32"/>
          <w:szCs w:val="32"/>
          <w:rPrChange w:id="17" w:author="Angie" w:date="2011-05-06T09:43:00Z">
            <w:rPr>
              <w:sz w:val="44"/>
              <w:szCs w:val="44"/>
            </w:rPr>
          </w:rPrChange>
        </w:rPr>
        <w:t xml:space="preserve">  An item that you cannot see through and therefore cannot transmit light is called this.</w:t>
      </w:r>
    </w:p>
    <w:p w:rsidR="006913F4" w:rsidRPr="009F4B6E" w:rsidRDefault="006913F4" w:rsidP="006913F4">
      <w:pPr>
        <w:pStyle w:val="ListParagraph"/>
        <w:rPr>
          <w:sz w:val="32"/>
          <w:szCs w:val="32"/>
          <w:rPrChange w:id="18" w:author="Angie" w:date="2011-05-06T09:43:00Z">
            <w:rPr>
              <w:sz w:val="44"/>
              <w:szCs w:val="44"/>
            </w:rPr>
          </w:rPrChange>
        </w:rPr>
      </w:pPr>
    </w:p>
    <w:p w:rsidR="006913F4" w:rsidRPr="009F4B6E" w:rsidRDefault="007C5EB1" w:rsidP="006913F4">
      <w:pPr>
        <w:pStyle w:val="ListParagraph"/>
        <w:numPr>
          <w:ilvl w:val="0"/>
          <w:numId w:val="1"/>
        </w:numPr>
        <w:tabs>
          <w:tab w:val="left" w:pos="8280"/>
        </w:tabs>
        <w:rPr>
          <w:sz w:val="32"/>
          <w:szCs w:val="32"/>
          <w:rPrChange w:id="19" w:author="Angie" w:date="2011-05-06T09:43:00Z">
            <w:rPr>
              <w:sz w:val="44"/>
              <w:szCs w:val="44"/>
            </w:rPr>
          </w:rPrChange>
        </w:rPr>
      </w:pPr>
      <w:r w:rsidRPr="007C5EB1">
        <w:rPr>
          <w:sz w:val="32"/>
          <w:szCs w:val="32"/>
          <w:rPrChange w:id="20" w:author="Angie" w:date="2011-05-06T09:43:00Z">
            <w:rPr>
              <w:sz w:val="44"/>
              <w:szCs w:val="44"/>
            </w:rPr>
          </w:rPrChange>
        </w:rPr>
        <w:t>The magic triangle for calculating mass, density, and volume looks like this.</w:t>
      </w:r>
    </w:p>
    <w:p w:rsidR="006913F4" w:rsidRPr="009F4B6E" w:rsidRDefault="006913F4" w:rsidP="006913F4">
      <w:pPr>
        <w:pStyle w:val="ListParagraph"/>
        <w:rPr>
          <w:sz w:val="32"/>
          <w:szCs w:val="32"/>
          <w:rPrChange w:id="21" w:author="Angie" w:date="2011-05-06T09:43:00Z">
            <w:rPr>
              <w:sz w:val="44"/>
              <w:szCs w:val="44"/>
            </w:rPr>
          </w:rPrChange>
        </w:rPr>
      </w:pPr>
    </w:p>
    <w:p w:rsidR="00000000" w:rsidRDefault="007C5EB1">
      <w:pPr>
        <w:pStyle w:val="ListParagraph"/>
        <w:numPr>
          <w:ilvl w:val="0"/>
          <w:numId w:val="1"/>
        </w:numPr>
        <w:tabs>
          <w:tab w:val="left" w:pos="8280"/>
        </w:tabs>
        <w:rPr>
          <w:ins w:id="22" w:author="Angie" w:date="2011-05-06T09:07:00Z"/>
          <w:sz w:val="32"/>
          <w:szCs w:val="32"/>
          <w:rPrChange w:id="23" w:author="Angie" w:date="2011-05-06T09:43:00Z">
            <w:rPr>
              <w:ins w:id="24" w:author="Angie" w:date="2011-05-06T09:07:00Z"/>
              <w:sz w:val="36"/>
              <w:szCs w:val="36"/>
            </w:rPr>
          </w:rPrChange>
        </w:rPr>
      </w:pPr>
      <w:r>
        <w:rPr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59pt;margin-top:16.4pt;width:82.5pt;height:.05pt;z-index:251659264" o:connectortype="straight">
            <v:stroke endarrow="block"/>
          </v:shape>
        </w:pict>
      </w:r>
      <w:r w:rsidRPr="007C5EB1">
        <w:rPr>
          <w:sz w:val="32"/>
          <w:szCs w:val="32"/>
          <w:rPrChange w:id="25" w:author="Angie" w:date="2011-05-06T09:43:00Z">
            <w:rPr>
              <w:sz w:val="44"/>
              <w:szCs w:val="44"/>
            </w:rPr>
          </w:rPrChange>
        </w:rPr>
        <w:t xml:space="preserve">  Iron + oxygen                           iron oxide </w:t>
      </w:r>
    </w:p>
    <w:p w:rsidR="00000000" w:rsidRDefault="007C5EB1">
      <w:pPr>
        <w:tabs>
          <w:tab w:val="left" w:pos="8280"/>
        </w:tabs>
        <w:rPr>
          <w:sz w:val="32"/>
          <w:szCs w:val="32"/>
          <w:rPrChange w:id="26" w:author="Angie" w:date="2011-05-06T09:43:00Z">
            <w:rPr>
              <w:sz w:val="44"/>
              <w:szCs w:val="44"/>
            </w:rPr>
          </w:rPrChange>
        </w:rPr>
        <w:pPrChange w:id="27" w:author="Angie" w:date="2011-05-06T09:07:00Z">
          <w:pPr>
            <w:pStyle w:val="ListParagraph"/>
            <w:numPr>
              <w:numId w:val="1"/>
            </w:numPr>
            <w:tabs>
              <w:tab w:val="left" w:pos="8280"/>
            </w:tabs>
            <w:ind w:hanging="360"/>
          </w:pPr>
        </w:pPrChange>
      </w:pPr>
      <w:r w:rsidRPr="007C5EB1">
        <w:rPr>
          <w:sz w:val="32"/>
          <w:szCs w:val="32"/>
          <w:rPrChange w:id="28" w:author="Angie" w:date="2011-05-06T09:43:00Z">
            <w:rPr>
              <w:sz w:val="44"/>
              <w:szCs w:val="44"/>
            </w:rPr>
          </w:rPrChange>
        </w:rPr>
        <w:t>is the chemical equation that shows this chemical property.</w:t>
      </w:r>
    </w:p>
    <w:p w:rsidR="006913F4" w:rsidRPr="009F4B6E" w:rsidRDefault="006913F4" w:rsidP="006913F4">
      <w:pPr>
        <w:pStyle w:val="ListParagraph"/>
        <w:rPr>
          <w:sz w:val="32"/>
          <w:szCs w:val="32"/>
          <w:rPrChange w:id="29" w:author="Angie" w:date="2011-05-06T09:43:00Z">
            <w:rPr>
              <w:sz w:val="44"/>
              <w:szCs w:val="44"/>
            </w:rPr>
          </w:rPrChange>
        </w:rPr>
      </w:pPr>
    </w:p>
    <w:p w:rsidR="006913F4" w:rsidRPr="009F4B6E" w:rsidRDefault="007C5EB1" w:rsidP="006913F4">
      <w:pPr>
        <w:pStyle w:val="ListParagraph"/>
        <w:numPr>
          <w:ilvl w:val="0"/>
          <w:numId w:val="1"/>
        </w:numPr>
        <w:tabs>
          <w:tab w:val="left" w:pos="8280"/>
        </w:tabs>
        <w:rPr>
          <w:ins w:id="30" w:author="Angie" w:date="2011-05-06T09:06:00Z"/>
          <w:sz w:val="32"/>
          <w:szCs w:val="32"/>
          <w:rPrChange w:id="31" w:author="Angie" w:date="2011-05-06T09:43:00Z">
            <w:rPr>
              <w:ins w:id="32" w:author="Angie" w:date="2011-05-06T09:06:00Z"/>
              <w:sz w:val="44"/>
              <w:szCs w:val="44"/>
            </w:rPr>
          </w:rPrChange>
        </w:rPr>
      </w:pPr>
      <w:r w:rsidRPr="007C5EB1">
        <w:rPr>
          <w:sz w:val="32"/>
          <w:szCs w:val="32"/>
          <w:rPrChange w:id="33" w:author="Angie" w:date="2011-05-06T09:43:00Z">
            <w:rPr>
              <w:sz w:val="44"/>
              <w:szCs w:val="44"/>
            </w:rPr>
          </w:rPrChange>
        </w:rPr>
        <w:t xml:space="preserve">  The Archimedes Principle is used to calculate this.</w:t>
      </w:r>
    </w:p>
    <w:p w:rsidR="00000000" w:rsidRDefault="003143C9">
      <w:pPr>
        <w:pStyle w:val="ListParagraph"/>
        <w:rPr>
          <w:ins w:id="34" w:author="Angie" w:date="2011-05-06T09:06:00Z"/>
          <w:sz w:val="32"/>
          <w:szCs w:val="32"/>
          <w:rPrChange w:id="35" w:author="Angie" w:date="2011-05-06T09:43:00Z">
            <w:rPr>
              <w:ins w:id="36" w:author="Angie" w:date="2011-05-06T09:06:00Z"/>
            </w:rPr>
          </w:rPrChange>
        </w:rPr>
        <w:pPrChange w:id="37" w:author="Angie" w:date="2011-05-06T09:06:00Z">
          <w:pPr>
            <w:pStyle w:val="ListParagraph"/>
            <w:numPr>
              <w:numId w:val="1"/>
            </w:numPr>
            <w:tabs>
              <w:tab w:val="left" w:pos="8280"/>
            </w:tabs>
            <w:ind w:hanging="360"/>
          </w:pPr>
        </w:pPrChange>
      </w:pPr>
    </w:p>
    <w:p w:rsidR="00687037" w:rsidRDefault="007C5EB1" w:rsidP="006913F4">
      <w:pPr>
        <w:pStyle w:val="ListParagraph"/>
        <w:numPr>
          <w:ilvl w:val="0"/>
          <w:numId w:val="1"/>
        </w:numPr>
        <w:tabs>
          <w:tab w:val="left" w:pos="8280"/>
        </w:tabs>
        <w:rPr>
          <w:ins w:id="38" w:author="Angie" w:date="2011-05-06T09:43:00Z"/>
          <w:sz w:val="32"/>
          <w:szCs w:val="32"/>
        </w:rPr>
      </w:pPr>
      <w:ins w:id="39" w:author="Angie" w:date="2011-05-06T09:07:00Z">
        <w:r w:rsidRPr="007C5EB1">
          <w:rPr>
            <w:sz w:val="32"/>
            <w:szCs w:val="32"/>
            <w:rPrChange w:id="40" w:author="Angie" w:date="2011-05-06T09:43:00Z">
              <w:rPr>
                <w:sz w:val="44"/>
                <w:szCs w:val="44"/>
              </w:rPr>
            </w:rPrChange>
          </w:rPr>
          <w:t xml:space="preserve">  </w:t>
        </w:r>
      </w:ins>
      <w:ins w:id="41" w:author="Angie" w:date="2011-05-06T09:57:00Z">
        <w:r w:rsidR="00D630D2">
          <w:rPr>
            <w:sz w:val="32"/>
            <w:szCs w:val="32"/>
          </w:rPr>
          <w:t>There are 6 families on the periodic table, name them and then describe how the reactivity changes as you move down each family</w:t>
        </w:r>
      </w:ins>
      <w:ins w:id="42" w:author="Angie" w:date="2011-05-06T09:07:00Z">
        <w:r w:rsidRPr="007C5EB1">
          <w:rPr>
            <w:sz w:val="32"/>
            <w:szCs w:val="32"/>
            <w:rPrChange w:id="43" w:author="Angie" w:date="2011-05-06T09:43:00Z">
              <w:rPr>
                <w:sz w:val="44"/>
                <w:szCs w:val="44"/>
              </w:rPr>
            </w:rPrChange>
          </w:rPr>
          <w:t>?</w:t>
        </w:r>
      </w:ins>
    </w:p>
    <w:p w:rsidR="00000000" w:rsidRDefault="003143C9">
      <w:pPr>
        <w:pStyle w:val="ListParagraph"/>
        <w:rPr>
          <w:ins w:id="44" w:author="Angie" w:date="2011-05-06T09:43:00Z"/>
          <w:sz w:val="32"/>
          <w:szCs w:val="32"/>
          <w:rPrChange w:id="45" w:author="Angie" w:date="2011-05-06T09:43:00Z">
            <w:rPr>
              <w:ins w:id="46" w:author="Angie" w:date="2011-05-06T09:43:00Z"/>
            </w:rPr>
          </w:rPrChange>
        </w:rPr>
        <w:pPrChange w:id="47" w:author="Angie" w:date="2011-05-06T09:43:00Z">
          <w:pPr>
            <w:pStyle w:val="ListParagraph"/>
            <w:numPr>
              <w:numId w:val="1"/>
            </w:numPr>
            <w:tabs>
              <w:tab w:val="left" w:pos="8280"/>
            </w:tabs>
            <w:ind w:hanging="360"/>
          </w:pPr>
        </w:pPrChange>
      </w:pPr>
    </w:p>
    <w:p w:rsidR="00000000" w:rsidRDefault="003143C9">
      <w:pPr>
        <w:tabs>
          <w:tab w:val="left" w:pos="8280"/>
        </w:tabs>
        <w:rPr>
          <w:ins w:id="48" w:author="Angie" w:date="2011-05-06T09:43:00Z"/>
          <w:sz w:val="32"/>
          <w:szCs w:val="32"/>
        </w:rPr>
        <w:pPrChange w:id="49" w:author="Angie" w:date="2011-05-06T09:43:00Z">
          <w:pPr>
            <w:pStyle w:val="ListParagraph"/>
            <w:numPr>
              <w:numId w:val="1"/>
            </w:numPr>
            <w:tabs>
              <w:tab w:val="left" w:pos="8280"/>
            </w:tabs>
            <w:ind w:hanging="360"/>
          </w:pPr>
        </w:pPrChange>
      </w:pPr>
    </w:p>
    <w:p w:rsidR="00000000" w:rsidRDefault="003143C9">
      <w:pPr>
        <w:tabs>
          <w:tab w:val="left" w:pos="8280"/>
        </w:tabs>
        <w:rPr>
          <w:ins w:id="50" w:author="Angie" w:date="2011-05-06T09:43:00Z"/>
          <w:sz w:val="32"/>
          <w:szCs w:val="32"/>
        </w:rPr>
        <w:pPrChange w:id="51" w:author="Angie" w:date="2011-05-06T09:43:00Z">
          <w:pPr>
            <w:pStyle w:val="ListParagraph"/>
            <w:numPr>
              <w:numId w:val="1"/>
            </w:numPr>
            <w:tabs>
              <w:tab w:val="left" w:pos="8280"/>
            </w:tabs>
            <w:ind w:hanging="360"/>
          </w:pPr>
        </w:pPrChange>
      </w:pPr>
    </w:p>
    <w:p w:rsidR="00000000" w:rsidRDefault="003143C9">
      <w:pPr>
        <w:tabs>
          <w:tab w:val="left" w:pos="8280"/>
        </w:tabs>
        <w:rPr>
          <w:sz w:val="32"/>
          <w:szCs w:val="32"/>
          <w:rPrChange w:id="52" w:author="Angie" w:date="2011-05-06T09:43:00Z">
            <w:rPr>
              <w:sz w:val="44"/>
              <w:szCs w:val="44"/>
            </w:rPr>
          </w:rPrChange>
        </w:rPr>
        <w:pPrChange w:id="53" w:author="Angie" w:date="2011-05-06T09:43:00Z">
          <w:pPr>
            <w:pStyle w:val="ListParagraph"/>
            <w:numPr>
              <w:numId w:val="1"/>
            </w:numPr>
            <w:tabs>
              <w:tab w:val="left" w:pos="8280"/>
            </w:tabs>
            <w:ind w:hanging="360"/>
          </w:pPr>
        </w:pPrChange>
      </w:pPr>
    </w:p>
    <w:p w:rsidR="006913F4" w:rsidRPr="009F4B6E" w:rsidRDefault="007C5EB1" w:rsidP="006913F4">
      <w:pPr>
        <w:pStyle w:val="ListParagraph"/>
        <w:rPr>
          <w:sz w:val="32"/>
          <w:szCs w:val="32"/>
          <w:rPrChange w:id="54" w:author="Angie" w:date="2011-05-06T09:43:00Z">
            <w:rPr>
              <w:sz w:val="44"/>
              <w:szCs w:val="44"/>
            </w:rPr>
          </w:rPrChange>
        </w:rPr>
      </w:pPr>
      <w:r>
        <w:rPr>
          <w:noProof/>
          <w:sz w:val="32"/>
          <w:szCs w:val="32"/>
        </w:rPr>
        <w:pict>
          <v:rect id="_x0000_s1028" style="position:absolute;left:0;text-align:left;margin-left:241.5pt;margin-top:20.25pt;width:1in;height:1in;rotation:45;z-index:251660288" fillcolor="#c0504d [3205]" strokecolor="#f2f2f2 [3041]" strokeweight="3pt">
            <v:shadow on="t" type="perspective" color="#622423 [1605]" opacity=".5" offset="1pt" offset2="-1pt"/>
          </v:rect>
        </w:pict>
      </w:r>
    </w:p>
    <w:p w:rsidR="006913F4" w:rsidRPr="009F4B6E" w:rsidRDefault="006913F4" w:rsidP="006913F4">
      <w:pPr>
        <w:pStyle w:val="ListParagraph"/>
        <w:tabs>
          <w:tab w:val="left" w:pos="8280"/>
        </w:tabs>
        <w:jc w:val="center"/>
        <w:rPr>
          <w:sz w:val="32"/>
          <w:szCs w:val="32"/>
          <w:rPrChange w:id="55" w:author="Angie" w:date="2011-05-06T09:43:00Z">
            <w:rPr>
              <w:sz w:val="44"/>
              <w:szCs w:val="44"/>
            </w:rPr>
          </w:rPrChange>
        </w:rPr>
      </w:pPr>
    </w:p>
    <w:p w:rsidR="006913F4" w:rsidRPr="009F4B6E" w:rsidRDefault="006913F4" w:rsidP="006913F4">
      <w:pPr>
        <w:pStyle w:val="ListParagraph"/>
        <w:tabs>
          <w:tab w:val="left" w:pos="8280"/>
        </w:tabs>
        <w:jc w:val="center"/>
        <w:rPr>
          <w:sz w:val="32"/>
          <w:szCs w:val="32"/>
          <w:rPrChange w:id="56" w:author="Angie" w:date="2011-05-06T09:43:00Z">
            <w:rPr>
              <w:sz w:val="44"/>
              <w:szCs w:val="44"/>
            </w:rPr>
          </w:rPrChange>
        </w:rPr>
      </w:pPr>
    </w:p>
    <w:p w:rsidR="006913F4" w:rsidRPr="009F4B6E" w:rsidRDefault="006913F4" w:rsidP="006913F4">
      <w:pPr>
        <w:pStyle w:val="ListParagraph"/>
        <w:tabs>
          <w:tab w:val="left" w:pos="8280"/>
        </w:tabs>
        <w:jc w:val="center"/>
        <w:rPr>
          <w:sz w:val="32"/>
          <w:szCs w:val="32"/>
          <w:rPrChange w:id="57" w:author="Angie" w:date="2011-05-06T09:43:00Z">
            <w:rPr>
              <w:sz w:val="44"/>
              <w:szCs w:val="44"/>
            </w:rPr>
          </w:rPrChange>
        </w:rPr>
      </w:pPr>
    </w:p>
    <w:p w:rsidR="00687037" w:rsidRDefault="00687037" w:rsidP="006913F4">
      <w:pPr>
        <w:pStyle w:val="ListParagraph"/>
        <w:tabs>
          <w:tab w:val="left" w:pos="8280"/>
        </w:tabs>
        <w:jc w:val="center"/>
        <w:rPr>
          <w:ins w:id="58" w:author="Angie" w:date="2011-05-06T09:43:00Z"/>
          <w:sz w:val="32"/>
          <w:szCs w:val="32"/>
        </w:rPr>
      </w:pPr>
    </w:p>
    <w:p w:rsidR="009F4B6E" w:rsidRPr="009F4B6E" w:rsidRDefault="009F4B6E" w:rsidP="006913F4">
      <w:pPr>
        <w:pStyle w:val="ListParagraph"/>
        <w:tabs>
          <w:tab w:val="left" w:pos="8280"/>
        </w:tabs>
        <w:jc w:val="center"/>
        <w:rPr>
          <w:ins w:id="59" w:author="Angie" w:date="2011-05-06T09:08:00Z"/>
          <w:sz w:val="32"/>
          <w:szCs w:val="32"/>
          <w:rPrChange w:id="60" w:author="Angie" w:date="2011-05-06T09:43:00Z">
            <w:rPr>
              <w:ins w:id="61" w:author="Angie" w:date="2011-05-06T09:08:00Z"/>
              <w:sz w:val="36"/>
              <w:szCs w:val="36"/>
            </w:rPr>
          </w:rPrChange>
        </w:rPr>
      </w:pPr>
    </w:p>
    <w:p w:rsidR="006913F4" w:rsidRPr="009F4B6E" w:rsidRDefault="007C5EB1" w:rsidP="006913F4">
      <w:pPr>
        <w:pStyle w:val="ListParagraph"/>
        <w:tabs>
          <w:tab w:val="left" w:pos="8280"/>
        </w:tabs>
        <w:jc w:val="center"/>
        <w:rPr>
          <w:sz w:val="32"/>
          <w:szCs w:val="32"/>
          <w:rPrChange w:id="62" w:author="Angie" w:date="2011-05-06T09:43:00Z">
            <w:rPr>
              <w:sz w:val="44"/>
              <w:szCs w:val="44"/>
            </w:rPr>
          </w:rPrChange>
        </w:rPr>
      </w:pPr>
      <w:r w:rsidRPr="007C5EB1">
        <w:rPr>
          <w:sz w:val="32"/>
          <w:szCs w:val="32"/>
          <w:rPrChange w:id="63" w:author="Angie" w:date="2011-05-06T09:43:00Z">
            <w:rPr>
              <w:sz w:val="44"/>
              <w:szCs w:val="44"/>
            </w:rPr>
          </w:rPrChange>
        </w:rPr>
        <w:t>ANSWERS</w:t>
      </w:r>
    </w:p>
    <w:p w:rsidR="006913F4" w:rsidRPr="009F4B6E" w:rsidRDefault="006913F4" w:rsidP="006913F4">
      <w:pPr>
        <w:pStyle w:val="ListParagraph"/>
        <w:tabs>
          <w:tab w:val="left" w:pos="8280"/>
        </w:tabs>
        <w:jc w:val="center"/>
        <w:rPr>
          <w:sz w:val="32"/>
          <w:szCs w:val="32"/>
          <w:rPrChange w:id="64" w:author="Angie" w:date="2011-05-06T09:43:00Z">
            <w:rPr>
              <w:sz w:val="44"/>
              <w:szCs w:val="44"/>
            </w:rPr>
          </w:rPrChange>
        </w:rPr>
      </w:pPr>
    </w:p>
    <w:p w:rsidR="006913F4" w:rsidRPr="009F4B6E" w:rsidRDefault="007C5EB1" w:rsidP="006913F4">
      <w:pPr>
        <w:pStyle w:val="ListParagraph"/>
        <w:numPr>
          <w:ilvl w:val="0"/>
          <w:numId w:val="2"/>
        </w:numPr>
        <w:tabs>
          <w:tab w:val="left" w:pos="8280"/>
        </w:tabs>
        <w:rPr>
          <w:sz w:val="32"/>
          <w:szCs w:val="32"/>
          <w:rPrChange w:id="65" w:author="Angie" w:date="2011-05-06T09:43:00Z">
            <w:rPr>
              <w:sz w:val="44"/>
              <w:szCs w:val="44"/>
            </w:rPr>
          </w:rPrChange>
        </w:rPr>
      </w:pPr>
      <w:r w:rsidRPr="007C5EB1">
        <w:rPr>
          <w:sz w:val="32"/>
          <w:szCs w:val="32"/>
          <w:rPrChange w:id="66" w:author="Angie" w:date="2011-05-06T09:43:00Z">
            <w:rPr>
              <w:sz w:val="44"/>
              <w:szCs w:val="44"/>
            </w:rPr>
          </w:rPrChange>
        </w:rPr>
        <w:t xml:space="preserve"> Physical properties</w:t>
      </w:r>
    </w:p>
    <w:p w:rsidR="006913F4" w:rsidRPr="009F4B6E" w:rsidRDefault="006913F4" w:rsidP="006913F4">
      <w:pPr>
        <w:pStyle w:val="ListParagraph"/>
        <w:tabs>
          <w:tab w:val="left" w:pos="8280"/>
        </w:tabs>
        <w:ind w:left="1080"/>
        <w:rPr>
          <w:sz w:val="32"/>
          <w:szCs w:val="32"/>
          <w:rPrChange w:id="67" w:author="Angie" w:date="2011-05-06T09:43:00Z">
            <w:rPr>
              <w:sz w:val="44"/>
              <w:szCs w:val="44"/>
            </w:rPr>
          </w:rPrChange>
        </w:rPr>
      </w:pPr>
    </w:p>
    <w:p w:rsidR="006913F4" w:rsidRPr="009F4B6E" w:rsidRDefault="007C5EB1" w:rsidP="006913F4">
      <w:pPr>
        <w:pStyle w:val="ListParagraph"/>
        <w:numPr>
          <w:ilvl w:val="0"/>
          <w:numId w:val="2"/>
        </w:numPr>
        <w:tabs>
          <w:tab w:val="left" w:pos="8280"/>
        </w:tabs>
        <w:rPr>
          <w:sz w:val="32"/>
          <w:szCs w:val="32"/>
          <w:rPrChange w:id="68" w:author="Angie" w:date="2011-05-06T09:43:00Z">
            <w:rPr>
              <w:sz w:val="44"/>
              <w:szCs w:val="44"/>
            </w:rPr>
          </w:rPrChange>
        </w:rPr>
      </w:pPr>
      <w:r w:rsidRPr="007C5EB1">
        <w:rPr>
          <w:sz w:val="32"/>
          <w:szCs w:val="32"/>
          <w:rPrChange w:id="69" w:author="Angie" w:date="2011-05-06T09:43:00Z">
            <w:rPr>
              <w:sz w:val="44"/>
              <w:szCs w:val="44"/>
            </w:rPr>
          </w:rPrChange>
        </w:rPr>
        <w:t xml:space="preserve"> Opaque</w:t>
      </w:r>
    </w:p>
    <w:p w:rsidR="006913F4" w:rsidRPr="009F4B6E" w:rsidRDefault="007C5EB1" w:rsidP="006913F4">
      <w:pPr>
        <w:pStyle w:val="ListParagraph"/>
        <w:rPr>
          <w:sz w:val="32"/>
          <w:szCs w:val="32"/>
          <w:rPrChange w:id="70" w:author="Angie" w:date="2011-05-06T09:43:00Z">
            <w:rPr>
              <w:sz w:val="44"/>
              <w:szCs w:val="44"/>
            </w:rPr>
          </w:rPrChange>
        </w:rPr>
      </w:pPr>
      <w:r>
        <w:rPr>
          <w:noProof/>
          <w:sz w:val="32"/>
          <w:szCs w:val="32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9" type="#_x0000_t5" style="position:absolute;left:0;text-align:left;margin-left:69.75pt;margin-top:30.55pt;width:122.25pt;height:107pt;z-index:251661312"/>
        </w:pict>
      </w:r>
    </w:p>
    <w:p w:rsidR="006913F4" w:rsidRPr="009F4B6E" w:rsidRDefault="007C5EB1" w:rsidP="006913F4">
      <w:pPr>
        <w:pStyle w:val="ListParagraph"/>
        <w:numPr>
          <w:ilvl w:val="0"/>
          <w:numId w:val="2"/>
        </w:numPr>
        <w:tabs>
          <w:tab w:val="left" w:pos="8280"/>
        </w:tabs>
        <w:rPr>
          <w:sz w:val="32"/>
          <w:szCs w:val="32"/>
          <w:rPrChange w:id="71" w:author="Angie" w:date="2011-05-06T09:43:00Z">
            <w:rPr>
              <w:sz w:val="44"/>
              <w:szCs w:val="44"/>
            </w:rPr>
          </w:rPrChange>
        </w:rPr>
      </w:pPr>
      <w:r w:rsidRPr="007C5EB1">
        <w:rPr>
          <w:sz w:val="32"/>
          <w:szCs w:val="32"/>
          <w:rPrChange w:id="72" w:author="Angie" w:date="2011-05-06T09:43:00Z">
            <w:rPr>
              <w:sz w:val="44"/>
              <w:szCs w:val="44"/>
            </w:rPr>
          </w:rPrChange>
        </w:rPr>
        <w:t xml:space="preserve">  </w:t>
      </w:r>
    </w:p>
    <w:p w:rsidR="006913F4" w:rsidRPr="009F4B6E" w:rsidRDefault="006913F4" w:rsidP="006913F4">
      <w:pPr>
        <w:pStyle w:val="ListParagraph"/>
        <w:rPr>
          <w:sz w:val="32"/>
          <w:szCs w:val="32"/>
          <w:rPrChange w:id="73" w:author="Angie" w:date="2011-05-06T09:43:00Z">
            <w:rPr>
              <w:sz w:val="44"/>
              <w:szCs w:val="44"/>
            </w:rPr>
          </w:rPrChange>
        </w:rPr>
      </w:pPr>
    </w:p>
    <w:p w:rsidR="006913F4" w:rsidRDefault="006913F4" w:rsidP="006913F4">
      <w:pPr>
        <w:tabs>
          <w:tab w:val="left" w:pos="8280"/>
        </w:tabs>
        <w:rPr>
          <w:ins w:id="74" w:author="Angie" w:date="2011-05-06T09:44:00Z"/>
          <w:sz w:val="32"/>
          <w:szCs w:val="32"/>
        </w:rPr>
      </w:pPr>
    </w:p>
    <w:p w:rsidR="009F4B6E" w:rsidRPr="009F4B6E" w:rsidRDefault="009F4B6E" w:rsidP="006913F4">
      <w:pPr>
        <w:tabs>
          <w:tab w:val="left" w:pos="8280"/>
        </w:tabs>
        <w:rPr>
          <w:sz w:val="32"/>
          <w:szCs w:val="32"/>
          <w:rPrChange w:id="75" w:author="Angie" w:date="2011-05-06T09:43:00Z">
            <w:rPr>
              <w:sz w:val="44"/>
              <w:szCs w:val="44"/>
            </w:rPr>
          </w:rPrChange>
        </w:rPr>
      </w:pPr>
    </w:p>
    <w:p w:rsidR="006913F4" w:rsidRPr="009F4B6E" w:rsidRDefault="006913F4" w:rsidP="006913F4">
      <w:pPr>
        <w:tabs>
          <w:tab w:val="left" w:pos="8280"/>
        </w:tabs>
        <w:rPr>
          <w:sz w:val="32"/>
          <w:szCs w:val="32"/>
          <w:rPrChange w:id="76" w:author="Angie" w:date="2011-05-06T09:43:00Z">
            <w:rPr>
              <w:sz w:val="44"/>
              <w:szCs w:val="44"/>
            </w:rPr>
          </w:rPrChange>
        </w:rPr>
      </w:pPr>
    </w:p>
    <w:p w:rsidR="006913F4" w:rsidRPr="009F4B6E" w:rsidRDefault="007C5EB1" w:rsidP="006913F4">
      <w:pPr>
        <w:pStyle w:val="ListParagraph"/>
        <w:numPr>
          <w:ilvl w:val="0"/>
          <w:numId w:val="2"/>
        </w:numPr>
        <w:tabs>
          <w:tab w:val="left" w:pos="8280"/>
        </w:tabs>
        <w:rPr>
          <w:sz w:val="32"/>
          <w:szCs w:val="32"/>
          <w:rPrChange w:id="77" w:author="Angie" w:date="2011-05-06T09:43:00Z">
            <w:rPr>
              <w:sz w:val="44"/>
              <w:szCs w:val="44"/>
            </w:rPr>
          </w:rPrChange>
        </w:rPr>
      </w:pPr>
      <w:r w:rsidRPr="007C5EB1">
        <w:rPr>
          <w:sz w:val="32"/>
          <w:szCs w:val="32"/>
          <w:rPrChange w:id="78" w:author="Angie" w:date="2011-05-06T09:43:00Z">
            <w:rPr>
              <w:sz w:val="44"/>
              <w:szCs w:val="44"/>
            </w:rPr>
          </w:rPrChange>
        </w:rPr>
        <w:t xml:space="preserve"> Corrosion (rust = iron oxide)</w:t>
      </w:r>
    </w:p>
    <w:p w:rsidR="006913F4" w:rsidRPr="009F4B6E" w:rsidRDefault="006913F4" w:rsidP="006913F4">
      <w:pPr>
        <w:tabs>
          <w:tab w:val="left" w:pos="8280"/>
        </w:tabs>
        <w:rPr>
          <w:sz w:val="32"/>
          <w:szCs w:val="32"/>
          <w:rPrChange w:id="79" w:author="Angie" w:date="2011-05-06T09:43:00Z">
            <w:rPr>
              <w:sz w:val="44"/>
              <w:szCs w:val="44"/>
            </w:rPr>
          </w:rPrChange>
        </w:rPr>
      </w:pPr>
    </w:p>
    <w:p w:rsidR="006913F4" w:rsidRPr="009F4B6E" w:rsidRDefault="007C5EB1" w:rsidP="006913F4">
      <w:pPr>
        <w:pStyle w:val="ListParagraph"/>
        <w:numPr>
          <w:ilvl w:val="0"/>
          <w:numId w:val="2"/>
        </w:numPr>
        <w:tabs>
          <w:tab w:val="left" w:pos="8280"/>
        </w:tabs>
        <w:rPr>
          <w:sz w:val="32"/>
          <w:szCs w:val="32"/>
          <w:rPrChange w:id="80" w:author="Angie" w:date="2011-05-06T09:43:00Z">
            <w:rPr>
              <w:sz w:val="44"/>
              <w:szCs w:val="44"/>
            </w:rPr>
          </w:rPrChange>
        </w:rPr>
      </w:pPr>
      <w:r w:rsidRPr="007C5EB1">
        <w:rPr>
          <w:sz w:val="32"/>
          <w:szCs w:val="32"/>
          <w:rPrChange w:id="81" w:author="Angie" w:date="2011-05-06T09:43:00Z">
            <w:rPr>
              <w:sz w:val="44"/>
              <w:szCs w:val="44"/>
            </w:rPr>
          </w:rPrChange>
        </w:rPr>
        <w:t xml:space="preserve"> The density of an irregular shape</w:t>
      </w:r>
    </w:p>
    <w:p w:rsidR="006913F4" w:rsidRPr="009F4B6E" w:rsidRDefault="006913F4" w:rsidP="006913F4">
      <w:pPr>
        <w:pStyle w:val="ListParagraph"/>
        <w:rPr>
          <w:ins w:id="82" w:author="Angie" w:date="2011-05-06T09:08:00Z"/>
          <w:sz w:val="32"/>
          <w:szCs w:val="32"/>
          <w:rPrChange w:id="83" w:author="Angie" w:date="2011-05-06T09:43:00Z">
            <w:rPr>
              <w:ins w:id="84" w:author="Angie" w:date="2011-05-06T09:08:00Z"/>
              <w:sz w:val="36"/>
              <w:szCs w:val="36"/>
            </w:rPr>
          </w:rPrChange>
        </w:rPr>
      </w:pPr>
    </w:p>
    <w:p w:rsidR="00000000" w:rsidRDefault="007C5EB1">
      <w:pPr>
        <w:pStyle w:val="ListParagraph"/>
        <w:numPr>
          <w:ilvl w:val="0"/>
          <w:numId w:val="2"/>
        </w:numPr>
        <w:rPr>
          <w:ins w:id="85" w:author="Angie" w:date="2011-05-06T09:08:00Z"/>
          <w:sz w:val="32"/>
          <w:szCs w:val="32"/>
          <w:rPrChange w:id="86" w:author="Angie" w:date="2011-05-06T10:00:00Z">
            <w:rPr>
              <w:ins w:id="87" w:author="Angie" w:date="2011-05-06T09:08:00Z"/>
              <w:sz w:val="36"/>
              <w:szCs w:val="36"/>
            </w:rPr>
          </w:rPrChange>
        </w:rPr>
        <w:pPrChange w:id="88" w:author="Angie" w:date="2011-05-06T09:08:00Z">
          <w:pPr>
            <w:pStyle w:val="ListParagraph"/>
          </w:pPr>
        </w:pPrChange>
      </w:pPr>
      <w:ins w:id="89" w:author="Angie" w:date="2011-05-06T09:08:00Z">
        <w:r>
          <w:rPr>
            <w:sz w:val="32"/>
            <w:szCs w:val="32"/>
          </w:rPr>
          <w:t xml:space="preserve"> </w:t>
        </w:r>
      </w:ins>
      <w:ins w:id="90" w:author="Angie" w:date="2011-05-06T09:59:00Z">
        <w:r w:rsidR="00D630D2">
          <w:rPr>
            <w:sz w:val="32"/>
            <w:szCs w:val="32"/>
          </w:rPr>
          <w:t>Hydrogen, alkali metals, alkali earth metals, metalloids, halogens, and noble gases; reactivity increases as you go down the families because the electrons are further from the nucleus</w:t>
        </w:r>
      </w:ins>
    </w:p>
    <w:p w:rsidR="00000000" w:rsidRDefault="003143C9">
      <w:pPr>
        <w:jc w:val="center"/>
        <w:rPr>
          <w:ins w:id="91" w:author="Angie" w:date="2011-05-06T09:11:00Z"/>
          <w:sz w:val="32"/>
          <w:szCs w:val="32"/>
          <w:rPrChange w:id="92" w:author="Angie" w:date="2011-05-06T09:43:00Z">
            <w:rPr>
              <w:ins w:id="93" w:author="Angie" w:date="2011-05-06T09:11:00Z"/>
              <w:sz w:val="36"/>
              <w:szCs w:val="36"/>
            </w:rPr>
          </w:rPrChange>
        </w:rPr>
        <w:pPrChange w:id="94" w:author="Angie" w:date="2011-05-06T09:10:00Z">
          <w:pPr>
            <w:pStyle w:val="ListParagraph"/>
          </w:pPr>
        </w:pPrChange>
      </w:pPr>
      <w:moveToRangeStart w:id="95" w:author="Angie" w:date="2011-05-06T09:11:00Z" w:name="move292436403"/>
      <w:moveTo w:id="96" w:author="Angie" w:date="2011-05-06T09:11:00Z">
        <w:r>
          <w:rPr>
            <w:noProof/>
            <w:sz w:val="32"/>
            <w:szCs w:val="32"/>
            <w:rPrChange w:id="97">
              <w:rPr>
                <w:noProof/>
                <w:sz w:val="36"/>
                <w:szCs w:val="36"/>
              </w:rPr>
            </w:rPrChange>
          </w:rPr>
          <w:lastRenderedPageBreak/>
          <w:drawing>
            <wp:inline distT="0" distB="0" distL="0" distR="0">
              <wp:extent cx="1419225" cy="1419225"/>
              <wp:effectExtent l="19050" t="0" r="9525" b="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19225" cy="14192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moveTo>
      <w:moveToRangeEnd w:id="95"/>
    </w:p>
    <w:p w:rsidR="00000000" w:rsidRDefault="007C5EB1">
      <w:pPr>
        <w:jc w:val="center"/>
        <w:rPr>
          <w:ins w:id="98" w:author="Angie" w:date="2011-05-06T09:11:00Z"/>
          <w:sz w:val="32"/>
          <w:szCs w:val="32"/>
          <w:rPrChange w:id="99" w:author="Angie" w:date="2011-05-06T09:43:00Z">
            <w:rPr>
              <w:ins w:id="100" w:author="Angie" w:date="2011-05-06T09:11:00Z"/>
              <w:sz w:val="36"/>
              <w:szCs w:val="36"/>
            </w:rPr>
          </w:rPrChange>
        </w:rPr>
        <w:pPrChange w:id="101" w:author="Angie" w:date="2011-05-06T09:10:00Z">
          <w:pPr>
            <w:pStyle w:val="ListParagraph"/>
          </w:pPr>
        </w:pPrChange>
      </w:pPr>
      <w:ins w:id="102" w:author="Angie" w:date="2011-05-06T09:11:00Z">
        <w:r w:rsidRPr="007C5EB1">
          <w:rPr>
            <w:sz w:val="32"/>
            <w:szCs w:val="32"/>
            <w:rPrChange w:id="103" w:author="Angie" w:date="2011-05-06T09:43:00Z">
              <w:rPr>
                <w:sz w:val="36"/>
                <w:szCs w:val="36"/>
              </w:rPr>
            </w:rPrChange>
          </w:rPr>
          <w:t>QUESTIONS</w:t>
        </w:r>
      </w:ins>
    </w:p>
    <w:p w:rsidR="00000000" w:rsidRDefault="007C5EB1">
      <w:pPr>
        <w:pStyle w:val="ListParagraph"/>
        <w:numPr>
          <w:ilvl w:val="0"/>
          <w:numId w:val="3"/>
        </w:numPr>
        <w:rPr>
          <w:ins w:id="104" w:author="Angie" w:date="2011-05-06T09:12:00Z"/>
          <w:sz w:val="32"/>
          <w:szCs w:val="32"/>
          <w:rPrChange w:id="105" w:author="Angie" w:date="2011-05-06T09:43:00Z">
            <w:rPr>
              <w:ins w:id="106" w:author="Angie" w:date="2011-05-06T09:12:00Z"/>
              <w:sz w:val="36"/>
              <w:szCs w:val="36"/>
            </w:rPr>
          </w:rPrChange>
        </w:rPr>
        <w:pPrChange w:id="107" w:author="Angie" w:date="2011-05-06T09:12:00Z">
          <w:pPr>
            <w:pStyle w:val="ListParagraph"/>
          </w:pPr>
        </w:pPrChange>
      </w:pPr>
      <w:ins w:id="108" w:author="Angie" w:date="2011-05-06T09:12:00Z">
        <w:r w:rsidRPr="007C5EB1">
          <w:rPr>
            <w:sz w:val="32"/>
            <w:szCs w:val="32"/>
            <w:rPrChange w:id="109" w:author="Angie" w:date="2011-05-06T09:43:00Z">
              <w:rPr>
                <w:sz w:val="36"/>
                <w:szCs w:val="36"/>
              </w:rPr>
            </w:rPrChange>
          </w:rPr>
          <w:t xml:space="preserve"> What are the four states of matter?</w:t>
        </w:r>
      </w:ins>
    </w:p>
    <w:p w:rsidR="00000000" w:rsidRDefault="003143C9">
      <w:pPr>
        <w:rPr>
          <w:ins w:id="110" w:author="Angie" w:date="2011-05-06T09:12:00Z"/>
          <w:sz w:val="32"/>
          <w:szCs w:val="32"/>
          <w:rPrChange w:id="111" w:author="Angie" w:date="2011-05-06T09:43:00Z">
            <w:rPr>
              <w:ins w:id="112" w:author="Angie" w:date="2011-05-06T09:12:00Z"/>
              <w:sz w:val="36"/>
              <w:szCs w:val="36"/>
            </w:rPr>
          </w:rPrChange>
        </w:rPr>
        <w:pPrChange w:id="113" w:author="Angie" w:date="2011-05-06T09:12:00Z">
          <w:pPr>
            <w:pStyle w:val="ListParagraph"/>
          </w:pPr>
        </w:pPrChange>
      </w:pPr>
    </w:p>
    <w:p w:rsidR="00000000" w:rsidRDefault="007C5EB1">
      <w:pPr>
        <w:pStyle w:val="ListParagraph"/>
        <w:numPr>
          <w:ilvl w:val="0"/>
          <w:numId w:val="3"/>
        </w:numPr>
        <w:rPr>
          <w:ins w:id="114" w:author="Angie" w:date="2011-05-06T09:12:00Z"/>
          <w:sz w:val="32"/>
          <w:szCs w:val="32"/>
          <w:rPrChange w:id="115" w:author="Angie" w:date="2011-05-06T09:43:00Z">
            <w:rPr>
              <w:ins w:id="116" w:author="Angie" w:date="2011-05-06T09:12:00Z"/>
              <w:sz w:val="36"/>
              <w:szCs w:val="36"/>
            </w:rPr>
          </w:rPrChange>
        </w:rPr>
        <w:pPrChange w:id="117" w:author="Angie" w:date="2011-05-06T09:12:00Z">
          <w:pPr>
            <w:pStyle w:val="ListParagraph"/>
          </w:pPr>
        </w:pPrChange>
      </w:pPr>
      <w:ins w:id="118" w:author="Angie" w:date="2011-05-06T09:12:00Z">
        <w:r w:rsidRPr="007C5EB1">
          <w:rPr>
            <w:sz w:val="32"/>
            <w:szCs w:val="32"/>
            <w:rPrChange w:id="119" w:author="Angie" w:date="2011-05-06T09:43:00Z">
              <w:rPr>
                <w:sz w:val="36"/>
                <w:szCs w:val="36"/>
              </w:rPr>
            </w:rPrChange>
          </w:rPr>
          <w:t xml:space="preserve"> All matter has these two things in common.</w:t>
        </w:r>
      </w:ins>
    </w:p>
    <w:p w:rsidR="00000000" w:rsidRDefault="003143C9">
      <w:pPr>
        <w:pStyle w:val="ListParagraph"/>
        <w:rPr>
          <w:ins w:id="120" w:author="Angie" w:date="2011-05-06T09:13:00Z"/>
          <w:sz w:val="32"/>
          <w:szCs w:val="32"/>
          <w:rPrChange w:id="121" w:author="Angie" w:date="2011-05-06T09:43:00Z">
            <w:rPr>
              <w:ins w:id="122" w:author="Angie" w:date="2011-05-06T09:13:00Z"/>
            </w:rPr>
          </w:rPrChange>
        </w:rPr>
        <w:pPrChange w:id="123" w:author="Angie" w:date="2011-05-06T09:13:00Z">
          <w:pPr>
            <w:pStyle w:val="ListParagraph"/>
            <w:numPr>
              <w:numId w:val="3"/>
            </w:numPr>
            <w:ind w:hanging="360"/>
          </w:pPr>
        </w:pPrChange>
      </w:pPr>
    </w:p>
    <w:p w:rsidR="00000000" w:rsidRDefault="007C5EB1">
      <w:pPr>
        <w:pStyle w:val="ListParagraph"/>
        <w:numPr>
          <w:ilvl w:val="0"/>
          <w:numId w:val="3"/>
        </w:numPr>
        <w:rPr>
          <w:ins w:id="124" w:author="Angie" w:date="2011-05-06T09:13:00Z"/>
          <w:sz w:val="32"/>
          <w:szCs w:val="32"/>
          <w:rPrChange w:id="125" w:author="Angie" w:date="2011-05-06T09:43:00Z">
            <w:rPr>
              <w:ins w:id="126" w:author="Angie" w:date="2011-05-06T09:13:00Z"/>
              <w:sz w:val="36"/>
              <w:szCs w:val="36"/>
            </w:rPr>
          </w:rPrChange>
        </w:rPr>
        <w:pPrChange w:id="127" w:author="Angie" w:date="2011-05-06T09:12:00Z">
          <w:pPr>
            <w:pStyle w:val="ListParagraph"/>
          </w:pPr>
        </w:pPrChange>
      </w:pPr>
      <w:ins w:id="128" w:author="Angie" w:date="2011-05-06T09:13:00Z">
        <w:r w:rsidRPr="007C5EB1">
          <w:rPr>
            <w:sz w:val="32"/>
            <w:szCs w:val="32"/>
            <w:rPrChange w:id="129" w:author="Angie" w:date="2011-05-06T09:43:00Z">
              <w:rPr>
                <w:sz w:val="36"/>
                <w:szCs w:val="36"/>
              </w:rPr>
            </w:rPrChange>
          </w:rPr>
          <w:t xml:space="preserve">  The simplest particle that all matter is made from.</w:t>
        </w:r>
      </w:ins>
    </w:p>
    <w:p w:rsidR="00000000" w:rsidRDefault="003143C9">
      <w:pPr>
        <w:pStyle w:val="ListParagraph"/>
        <w:rPr>
          <w:ins w:id="130" w:author="Angie" w:date="2011-05-06T09:13:00Z"/>
          <w:sz w:val="32"/>
          <w:szCs w:val="32"/>
          <w:rPrChange w:id="131" w:author="Angie" w:date="2011-05-06T09:43:00Z">
            <w:rPr>
              <w:ins w:id="132" w:author="Angie" w:date="2011-05-06T09:13:00Z"/>
            </w:rPr>
          </w:rPrChange>
        </w:rPr>
        <w:pPrChange w:id="133" w:author="Angie" w:date="2011-05-06T09:13:00Z">
          <w:pPr>
            <w:pStyle w:val="ListParagraph"/>
            <w:numPr>
              <w:numId w:val="3"/>
            </w:numPr>
            <w:ind w:hanging="360"/>
          </w:pPr>
        </w:pPrChange>
      </w:pPr>
    </w:p>
    <w:p w:rsidR="00000000" w:rsidRDefault="007C5EB1">
      <w:pPr>
        <w:pStyle w:val="ListParagraph"/>
        <w:numPr>
          <w:ilvl w:val="0"/>
          <w:numId w:val="3"/>
        </w:numPr>
        <w:rPr>
          <w:ins w:id="134" w:author="Angie" w:date="2011-05-06T09:16:00Z"/>
          <w:sz w:val="32"/>
          <w:szCs w:val="32"/>
          <w:rPrChange w:id="135" w:author="Angie" w:date="2011-05-06T09:43:00Z">
            <w:rPr>
              <w:ins w:id="136" w:author="Angie" w:date="2011-05-06T09:16:00Z"/>
              <w:sz w:val="36"/>
              <w:szCs w:val="36"/>
            </w:rPr>
          </w:rPrChange>
        </w:rPr>
        <w:pPrChange w:id="137" w:author="Angie" w:date="2011-05-06T09:12:00Z">
          <w:pPr>
            <w:pStyle w:val="ListParagraph"/>
          </w:pPr>
        </w:pPrChange>
      </w:pPr>
      <w:ins w:id="138" w:author="Angie" w:date="2011-05-06T09:13:00Z">
        <w:r w:rsidRPr="007C5EB1">
          <w:rPr>
            <w:sz w:val="32"/>
            <w:szCs w:val="32"/>
            <w:rPrChange w:id="139" w:author="Angie" w:date="2011-05-06T09:43:00Z">
              <w:rPr>
                <w:sz w:val="36"/>
                <w:szCs w:val="36"/>
              </w:rPr>
            </w:rPrChange>
          </w:rPr>
          <w:t xml:space="preserve">  Water can transition through all 3 states of matter in these ways</w:t>
        </w:r>
      </w:ins>
      <w:ins w:id="140" w:author="Angie" w:date="2011-05-06T09:16:00Z">
        <w:r w:rsidRPr="007C5EB1">
          <w:rPr>
            <w:sz w:val="32"/>
            <w:szCs w:val="32"/>
            <w:rPrChange w:id="141" w:author="Angie" w:date="2011-05-06T09:43:00Z">
              <w:rPr>
                <w:sz w:val="36"/>
                <w:szCs w:val="36"/>
              </w:rPr>
            </w:rPrChange>
          </w:rPr>
          <w:t>.</w:t>
        </w:r>
      </w:ins>
    </w:p>
    <w:p w:rsidR="00000000" w:rsidRDefault="003143C9">
      <w:pPr>
        <w:pStyle w:val="ListParagraph"/>
        <w:rPr>
          <w:ins w:id="142" w:author="Angie" w:date="2011-05-06T09:16:00Z"/>
          <w:sz w:val="32"/>
          <w:szCs w:val="32"/>
          <w:rPrChange w:id="143" w:author="Angie" w:date="2011-05-06T09:43:00Z">
            <w:rPr>
              <w:ins w:id="144" w:author="Angie" w:date="2011-05-06T09:16:00Z"/>
            </w:rPr>
          </w:rPrChange>
        </w:rPr>
        <w:pPrChange w:id="145" w:author="Angie" w:date="2011-05-06T09:16:00Z">
          <w:pPr>
            <w:pStyle w:val="ListParagraph"/>
            <w:numPr>
              <w:numId w:val="3"/>
            </w:numPr>
            <w:ind w:hanging="360"/>
          </w:pPr>
        </w:pPrChange>
      </w:pPr>
    </w:p>
    <w:p w:rsidR="00000000" w:rsidRDefault="007C5EB1">
      <w:pPr>
        <w:pStyle w:val="ListParagraph"/>
        <w:numPr>
          <w:ilvl w:val="0"/>
          <w:numId w:val="3"/>
        </w:numPr>
        <w:rPr>
          <w:ins w:id="146" w:author="Angie" w:date="2011-05-06T09:16:00Z"/>
          <w:sz w:val="32"/>
          <w:szCs w:val="32"/>
          <w:rPrChange w:id="147" w:author="Angie" w:date="2011-05-06T09:43:00Z">
            <w:rPr>
              <w:ins w:id="148" w:author="Angie" w:date="2011-05-06T09:16:00Z"/>
              <w:sz w:val="36"/>
              <w:szCs w:val="36"/>
            </w:rPr>
          </w:rPrChange>
        </w:rPr>
        <w:pPrChange w:id="149" w:author="Angie" w:date="2011-05-06T09:12:00Z">
          <w:pPr>
            <w:pStyle w:val="ListParagraph"/>
          </w:pPr>
        </w:pPrChange>
      </w:pPr>
      <w:ins w:id="150" w:author="Angie" w:date="2011-05-06T09:16:00Z">
        <w:r w:rsidRPr="007C5EB1">
          <w:rPr>
            <w:sz w:val="32"/>
            <w:szCs w:val="32"/>
            <w:rPrChange w:id="151" w:author="Angie" w:date="2011-05-06T09:43:00Z">
              <w:rPr>
                <w:sz w:val="36"/>
                <w:szCs w:val="36"/>
              </w:rPr>
            </w:rPrChange>
          </w:rPr>
          <w:t>The particle theory of matter describes these characteristics of solids, liquids, and gases.</w:t>
        </w:r>
      </w:ins>
    </w:p>
    <w:p w:rsidR="00000000" w:rsidRDefault="003143C9">
      <w:pPr>
        <w:pStyle w:val="ListParagraph"/>
        <w:rPr>
          <w:ins w:id="152" w:author="Angie" w:date="2011-05-06T09:17:00Z"/>
          <w:sz w:val="32"/>
          <w:szCs w:val="32"/>
          <w:rPrChange w:id="153" w:author="Angie" w:date="2011-05-06T09:43:00Z">
            <w:rPr>
              <w:ins w:id="154" w:author="Angie" w:date="2011-05-06T09:17:00Z"/>
            </w:rPr>
          </w:rPrChange>
        </w:rPr>
        <w:pPrChange w:id="155" w:author="Angie" w:date="2011-05-06T09:17:00Z">
          <w:pPr>
            <w:pStyle w:val="ListParagraph"/>
            <w:numPr>
              <w:numId w:val="3"/>
            </w:numPr>
            <w:ind w:hanging="360"/>
          </w:pPr>
        </w:pPrChange>
      </w:pPr>
    </w:p>
    <w:p w:rsidR="00000000" w:rsidRDefault="007C5EB1">
      <w:pPr>
        <w:pStyle w:val="ListParagraph"/>
        <w:numPr>
          <w:ilvl w:val="0"/>
          <w:numId w:val="3"/>
        </w:numPr>
        <w:rPr>
          <w:ins w:id="156" w:author="Angie" w:date="2011-05-06T09:22:00Z"/>
          <w:sz w:val="32"/>
          <w:szCs w:val="32"/>
          <w:rPrChange w:id="157" w:author="Angie" w:date="2011-05-06T09:43:00Z">
            <w:rPr>
              <w:ins w:id="158" w:author="Angie" w:date="2011-05-06T09:22:00Z"/>
              <w:sz w:val="36"/>
              <w:szCs w:val="36"/>
            </w:rPr>
          </w:rPrChange>
        </w:rPr>
        <w:pPrChange w:id="159" w:author="Angie" w:date="2011-05-06T09:12:00Z">
          <w:pPr>
            <w:pStyle w:val="ListParagraph"/>
          </w:pPr>
        </w:pPrChange>
      </w:pPr>
      <w:ins w:id="160" w:author="Angie" w:date="2011-05-06T09:19:00Z">
        <w:r w:rsidRPr="007C5EB1">
          <w:rPr>
            <w:sz w:val="32"/>
            <w:szCs w:val="32"/>
            <w:rPrChange w:id="161" w:author="Angie" w:date="2011-05-06T09:43:00Z">
              <w:rPr>
                <w:sz w:val="36"/>
                <w:szCs w:val="36"/>
              </w:rPr>
            </w:rPrChange>
          </w:rPr>
          <w:t xml:space="preserve">A graduated cylinder contains 31.5mL of water.  When you place a rock in the cylinder the volume increases to 40.5.  The mass of the rock is </w:t>
        </w:r>
      </w:ins>
      <w:ins w:id="162" w:author="Angie" w:date="2011-05-06T09:22:00Z">
        <w:r w:rsidRPr="007C5EB1">
          <w:rPr>
            <w:sz w:val="32"/>
            <w:szCs w:val="32"/>
            <w:rPrChange w:id="163" w:author="Angie" w:date="2011-05-06T09:43:00Z">
              <w:rPr>
                <w:sz w:val="36"/>
                <w:szCs w:val="36"/>
              </w:rPr>
            </w:rPrChange>
          </w:rPr>
          <w:t>27</w:t>
        </w:r>
      </w:ins>
      <w:ins w:id="164" w:author="Angie" w:date="2011-05-06T09:19:00Z">
        <w:r w:rsidRPr="007C5EB1">
          <w:rPr>
            <w:sz w:val="32"/>
            <w:szCs w:val="32"/>
            <w:rPrChange w:id="165" w:author="Angie" w:date="2011-05-06T09:43:00Z">
              <w:rPr>
                <w:sz w:val="36"/>
                <w:szCs w:val="36"/>
              </w:rPr>
            </w:rPrChange>
          </w:rPr>
          <w:t>g.  What is the density of the rock?</w:t>
        </w:r>
      </w:ins>
    </w:p>
    <w:p w:rsidR="00000000" w:rsidRDefault="003143C9">
      <w:pPr>
        <w:pStyle w:val="ListParagraph"/>
        <w:rPr>
          <w:ins w:id="166" w:author="Angie" w:date="2011-05-06T09:22:00Z"/>
          <w:sz w:val="32"/>
          <w:szCs w:val="32"/>
          <w:rPrChange w:id="167" w:author="Angie" w:date="2011-05-06T09:43:00Z">
            <w:rPr>
              <w:ins w:id="168" w:author="Angie" w:date="2011-05-06T09:22:00Z"/>
            </w:rPr>
          </w:rPrChange>
        </w:rPr>
        <w:pPrChange w:id="169" w:author="Angie" w:date="2011-05-06T09:22:00Z">
          <w:pPr>
            <w:pStyle w:val="ListParagraph"/>
            <w:numPr>
              <w:numId w:val="3"/>
            </w:numPr>
            <w:ind w:hanging="360"/>
          </w:pPr>
        </w:pPrChange>
      </w:pPr>
    </w:p>
    <w:p w:rsidR="00000000" w:rsidRDefault="003143C9">
      <w:pPr>
        <w:rPr>
          <w:ins w:id="170" w:author="Angie" w:date="2011-05-06T09:22:00Z"/>
          <w:sz w:val="32"/>
          <w:szCs w:val="32"/>
          <w:rPrChange w:id="171" w:author="Angie" w:date="2011-05-06T09:43:00Z">
            <w:rPr>
              <w:ins w:id="172" w:author="Angie" w:date="2011-05-06T09:22:00Z"/>
              <w:sz w:val="36"/>
              <w:szCs w:val="36"/>
            </w:rPr>
          </w:rPrChange>
        </w:rPr>
        <w:pPrChange w:id="173" w:author="Angie" w:date="2011-05-06T09:22:00Z">
          <w:pPr>
            <w:pStyle w:val="ListParagraph"/>
          </w:pPr>
        </w:pPrChange>
      </w:pPr>
    </w:p>
    <w:p w:rsidR="00000000" w:rsidRDefault="003143C9">
      <w:pPr>
        <w:jc w:val="center"/>
        <w:rPr>
          <w:ins w:id="174" w:author="Angie" w:date="2011-05-06T09:22:00Z"/>
          <w:sz w:val="32"/>
          <w:szCs w:val="32"/>
          <w:rPrChange w:id="175" w:author="Angie" w:date="2011-05-06T09:43:00Z">
            <w:rPr>
              <w:ins w:id="176" w:author="Angie" w:date="2011-05-06T09:22:00Z"/>
              <w:sz w:val="36"/>
              <w:szCs w:val="36"/>
            </w:rPr>
          </w:rPrChange>
        </w:rPr>
        <w:pPrChange w:id="177" w:author="Angie" w:date="2011-05-06T09:22:00Z">
          <w:pPr>
            <w:pStyle w:val="ListParagraph"/>
          </w:pPr>
        </w:pPrChange>
      </w:pPr>
      <w:ins w:id="178" w:author="Angie" w:date="2011-05-06T09:22:00Z">
        <w:r>
          <w:rPr>
            <w:noProof/>
            <w:sz w:val="32"/>
            <w:szCs w:val="32"/>
            <w:rPrChange w:id="179">
              <w:rPr>
                <w:noProof/>
                <w:sz w:val="36"/>
                <w:szCs w:val="36"/>
              </w:rPr>
            </w:rPrChange>
          </w:rPr>
          <w:lastRenderedPageBreak/>
          <w:drawing>
            <wp:inline distT="0" distB="0" distL="0" distR="0">
              <wp:extent cx="1419225" cy="1419225"/>
              <wp:effectExtent l="19050" t="0" r="9525" b="0"/>
              <wp:docPr id="3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19225" cy="14192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000000" w:rsidRDefault="007C5EB1">
      <w:pPr>
        <w:jc w:val="center"/>
        <w:rPr>
          <w:ins w:id="180" w:author="Angie" w:date="2011-05-06T09:22:00Z"/>
          <w:sz w:val="32"/>
          <w:szCs w:val="32"/>
          <w:rPrChange w:id="181" w:author="Angie" w:date="2011-05-06T09:43:00Z">
            <w:rPr>
              <w:ins w:id="182" w:author="Angie" w:date="2011-05-06T09:22:00Z"/>
              <w:sz w:val="36"/>
              <w:szCs w:val="36"/>
            </w:rPr>
          </w:rPrChange>
        </w:rPr>
        <w:pPrChange w:id="183" w:author="Angie" w:date="2011-05-06T09:22:00Z">
          <w:pPr>
            <w:pStyle w:val="ListParagraph"/>
          </w:pPr>
        </w:pPrChange>
      </w:pPr>
      <w:ins w:id="184" w:author="Angie" w:date="2011-05-06T09:22:00Z">
        <w:r w:rsidRPr="007C5EB1">
          <w:rPr>
            <w:sz w:val="32"/>
            <w:szCs w:val="32"/>
            <w:rPrChange w:id="185" w:author="Angie" w:date="2011-05-06T09:43:00Z">
              <w:rPr>
                <w:sz w:val="36"/>
                <w:szCs w:val="36"/>
              </w:rPr>
            </w:rPrChange>
          </w:rPr>
          <w:t>ANSWERS</w:t>
        </w:r>
      </w:ins>
    </w:p>
    <w:p w:rsidR="00000000" w:rsidRDefault="007C5EB1">
      <w:pPr>
        <w:pStyle w:val="ListParagraph"/>
        <w:numPr>
          <w:ilvl w:val="0"/>
          <w:numId w:val="4"/>
        </w:numPr>
        <w:rPr>
          <w:ins w:id="186" w:author="Angie" w:date="2011-05-06T09:23:00Z"/>
          <w:sz w:val="32"/>
          <w:szCs w:val="32"/>
          <w:rPrChange w:id="187" w:author="Angie" w:date="2011-05-06T09:43:00Z">
            <w:rPr>
              <w:ins w:id="188" w:author="Angie" w:date="2011-05-06T09:23:00Z"/>
              <w:sz w:val="36"/>
              <w:szCs w:val="36"/>
            </w:rPr>
          </w:rPrChange>
        </w:rPr>
        <w:pPrChange w:id="189" w:author="Angie" w:date="2011-05-06T09:23:00Z">
          <w:pPr>
            <w:pStyle w:val="ListParagraph"/>
          </w:pPr>
        </w:pPrChange>
      </w:pPr>
      <w:ins w:id="190" w:author="Angie" w:date="2011-05-06T09:23:00Z">
        <w:r w:rsidRPr="007C5EB1">
          <w:rPr>
            <w:sz w:val="32"/>
            <w:szCs w:val="32"/>
            <w:rPrChange w:id="191" w:author="Angie" w:date="2011-05-06T09:43:00Z">
              <w:rPr>
                <w:sz w:val="36"/>
                <w:szCs w:val="36"/>
              </w:rPr>
            </w:rPrChange>
          </w:rPr>
          <w:t xml:space="preserve"> Solid, liquid, gas, and plasma</w:t>
        </w:r>
      </w:ins>
    </w:p>
    <w:p w:rsidR="00000000" w:rsidRDefault="003143C9">
      <w:pPr>
        <w:rPr>
          <w:ins w:id="192" w:author="Angie" w:date="2011-05-06T09:23:00Z"/>
          <w:sz w:val="32"/>
          <w:szCs w:val="32"/>
          <w:rPrChange w:id="193" w:author="Angie" w:date="2011-05-06T09:43:00Z">
            <w:rPr>
              <w:ins w:id="194" w:author="Angie" w:date="2011-05-06T09:23:00Z"/>
              <w:sz w:val="36"/>
              <w:szCs w:val="36"/>
            </w:rPr>
          </w:rPrChange>
        </w:rPr>
        <w:pPrChange w:id="195" w:author="Angie" w:date="2011-05-06T09:23:00Z">
          <w:pPr>
            <w:pStyle w:val="ListParagraph"/>
          </w:pPr>
        </w:pPrChange>
      </w:pPr>
    </w:p>
    <w:p w:rsidR="00000000" w:rsidRDefault="007C5EB1">
      <w:pPr>
        <w:pStyle w:val="ListParagraph"/>
        <w:numPr>
          <w:ilvl w:val="0"/>
          <w:numId w:val="4"/>
        </w:numPr>
        <w:rPr>
          <w:ins w:id="196" w:author="Angie" w:date="2011-05-06T09:23:00Z"/>
          <w:sz w:val="32"/>
          <w:szCs w:val="32"/>
          <w:rPrChange w:id="197" w:author="Angie" w:date="2011-05-06T09:43:00Z">
            <w:rPr>
              <w:ins w:id="198" w:author="Angie" w:date="2011-05-06T09:23:00Z"/>
              <w:sz w:val="36"/>
              <w:szCs w:val="36"/>
            </w:rPr>
          </w:rPrChange>
        </w:rPr>
        <w:pPrChange w:id="199" w:author="Angie" w:date="2011-05-06T09:23:00Z">
          <w:pPr>
            <w:pStyle w:val="ListParagraph"/>
          </w:pPr>
        </w:pPrChange>
      </w:pPr>
      <w:ins w:id="200" w:author="Angie" w:date="2011-05-06T09:23:00Z">
        <w:r w:rsidRPr="007C5EB1">
          <w:rPr>
            <w:sz w:val="32"/>
            <w:szCs w:val="32"/>
            <w:rPrChange w:id="201" w:author="Angie" w:date="2011-05-06T09:43:00Z">
              <w:rPr>
                <w:sz w:val="36"/>
                <w:szCs w:val="36"/>
              </w:rPr>
            </w:rPrChange>
          </w:rPr>
          <w:t xml:space="preserve"> Mass and volume</w:t>
        </w:r>
      </w:ins>
    </w:p>
    <w:p w:rsidR="00000000" w:rsidRDefault="003143C9">
      <w:pPr>
        <w:pStyle w:val="ListParagraph"/>
        <w:rPr>
          <w:ins w:id="202" w:author="Angie" w:date="2011-05-06T09:23:00Z"/>
          <w:sz w:val="32"/>
          <w:szCs w:val="32"/>
          <w:rPrChange w:id="203" w:author="Angie" w:date="2011-05-06T09:43:00Z">
            <w:rPr>
              <w:ins w:id="204" w:author="Angie" w:date="2011-05-06T09:23:00Z"/>
            </w:rPr>
          </w:rPrChange>
        </w:rPr>
        <w:pPrChange w:id="205" w:author="Angie" w:date="2011-05-06T09:23:00Z">
          <w:pPr>
            <w:pStyle w:val="ListParagraph"/>
            <w:numPr>
              <w:numId w:val="4"/>
            </w:numPr>
            <w:ind w:hanging="360"/>
          </w:pPr>
        </w:pPrChange>
      </w:pPr>
    </w:p>
    <w:p w:rsidR="00000000" w:rsidRDefault="007C5EB1">
      <w:pPr>
        <w:pStyle w:val="ListParagraph"/>
        <w:numPr>
          <w:ilvl w:val="0"/>
          <w:numId w:val="4"/>
        </w:numPr>
        <w:rPr>
          <w:ins w:id="206" w:author="Angie" w:date="2011-05-06T09:23:00Z"/>
          <w:sz w:val="32"/>
          <w:szCs w:val="32"/>
          <w:rPrChange w:id="207" w:author="Angie" w:date="2011-05-06T09:43:00Z">
            <w:rPr>
              <w:ins w:id="208" w:author="Angie" w:date="2011-05-06T09:23:00Z"/>
              <w:sz w:val="36"/>
              <w:szCs w:val="36"/>
            </w:rPr>
          </w:rPrChange>
        </w:rPr>
        <w:pPrChange w:id="209" w:author="Angie" w:date="2011-05-06T09:23:00Z">
          <w:pPr>
            <w:pStyle w:val="ListParagraph"/>
          </w:pPr>
        </w:pPrChange>
      </w:pPr>
      <w:ins w:id="210" w:author="Angie" w:date="2011-05-06T09:23:00Z">
        <w:r w:rsidRPr="007C5EB1">
          <w:rPr>
            <w:sz w:val="32"/>
            <w:szCs w:val="32"/>
            <w:rPrChange w:id="211" w:author="Angie" w:date="2011-05-06T09:43:00Z">
              <w:rPr>
                <w:sz w:val="36"/>
                <w:szCs w:val="36"/>
              </w:rPr>
            </w:rPrChange>
          </w:rPr>
          <w:t>Atom</w:t>
        </w:r>
      </w:ins>
    </w:p>
    <w:p w:rsidR="00000000" w:rsidRDefault="003143C9">
      <w:pPr>
        <w:pStyle w:val="ListParagraph"/>
        <w:rPr>
          <w:ins w:id="212" w:author="Angie" w:date="2011-05-06T09:23:00Z"/>
          <w:sz w:val="32"/>
          <w:szCs w:val="32"/>
          <w:rPrChange w:id="213" w:author="Angie" w:date="2011-05-06T09:43:00Z">
            <w:rPr>
              <w:ins w:id="214" w:author="Angie" w:date="2011-05-06T09:23:00Z"/>
            </w:rPr>
          </w:rPrChange>
        </w:rPr>
        <w:pPrChange w:id="215" w:author="Angie" w:date="2011-05-06T09:23:00Z">
          <w:pPr>
            <w:pStyle w:val="ListParagraph"/>
            <w:numPr>
              <w:numId w:val="4"/>
            </w:numPr>
            <w:ind w:hanging="360"/>
          </w:pPr>
        </w:pPrChange>
      </w:pPr>
    </w:p>
    <w:p w:rsidR="00000000" w:rsidRDefault="007C5EB1">
      <w:pPr>
        <w:pStyle w:val="ListParagraph"/>
        <w:numPr>
          <w:ilvl w:val="0"/>
          <w:numId w:val="4"/>
        </w:numPr>
        <w:rPr>
          <w:ins w:id="216" w:author="Angie" w:date="2011-05-06T09:26:00Z"/>
          <w:sz w:val="32"/>
          <w:szCs w:val="32"/>
          <w:rPrChange w:id="217" w:author="Angie" w:date="2011-05-06T09:43:00Z">
            <w:rPr>
              <w:ins w:id="218" w:author="Angie" w:date="2011-05-06T09:26:00Z"/>
              <w:sz w:val="36"/>
              <w:szCs w:val="36"/>
            </w:rPr>
          </w:rPrChange>
        </w:rPr>
        <w:pPrChange w:id="219" w:author="Angie" w:date="2011-05-06T09:23:00Z">
          <w:pPr>
            <w:pStyle w:val="ListParagraph"/>
          </w:pPr>
        </w:pPrChange>
      </w:pPr>
      <w:ins w:id="220" w:author="Angie" w:date="2011-05-06T09:24:00Z">
        <w:r w:rsidRPr="007C5EB1">
          <w:rPr>
            <w:sz w:val="32"/>
            <w:szCs w:val="32"/>
            <w:rPrChange w:id="221" w:author="Angie" w:date="2011-05-06T09:43:00Z">
              <w:rPr>
                <w:sz w:val="36"/>
                <w:szCs w:val="36"/>
              </w:rPr>
            </w:rPrChange>
          </w:rPr>
          <w:t xml:space="preserve">Liquid to solid is freezing (solidification), solid to liquid is melting (fusion), liquid to gas is evaporation (vapourization), and gas to liquid is condensation, </w:t>
        </w:r>
      </w:ins>
      <w:ins w:id="222" w:author="Angie" w:date="2011-05-06T09:26:00Z">
        <w:r w:rsidRPr="007C5EB1">
          <w:rPr>
            <w:sz w:val="32"/>
            <w:szCs w:val="32"/>
            <w:rPrChange w:id="223" w:author="Angie" w:date="2011-05-06T09:43:00Z">
              <w:rPr>
                <w:sz w:val="36"/>
                <w:szCs w:val="36"/>
              </w:rPr>
            </w:rPrChange>
          </w:rPr>
          <w:t>and solid to gas and vice versa is sublimation</w:t>
        </w:r>
      </w:ins>
    </w:p>
    <w:p w:rsidR="00000000" w:rsidRDefault="003143C9">
      <w:pPr>
        <w:pStyle w:val="ListParagraph"/>
        <w:rPr>
          <w:ins w:id="224" w:author="Angie" w:date="2011-05-06T09:26:00Z"/>
          <w:sz w:val="32"/>
          <w:szCs w:val="32"/>
          <w:rPrChange w:id="225" w:author="Angie" w:date="2011-05-06T09:43:00Z">
            <w:rPr>
              <w:ins w:id="226" w:author="Angie" w:date="2011-05-06T09:26:00Z"/>
            </w:rPr>
          </w:rPrChange>
        </w:rPr>
        <w:pPrChange w:id="227" w:author="Angie" w:date="2011-05-06T09:26:00Z">
          <w:pPr>
            <w:pStyle w:val="ListParagraph"/>
            <w:numPr>
              <w:numId w:val="4"/>
            </w:numPr>
            <w:ind w:hanging="360"/>
          </w:pPr>
        </w:pPrChange>
      </w:pPr>
    </w:p>
    <w:p w:rsidR="00000000" w:rsidRDefault="007C5EB1">
      <w:pPr>
        <w:pStyle w:val="ListParagraph"/>
        <w:numPr>
          <w:ilvl w:val="0"/>
          <w:numId w:val="4"/>
        </w:numPr>
        <w:rPr>
          <w:ins w:id="228" w:author="Angie" w:date="2011-05-06T09:33:00Z"/>
          <w:sz w:val="24"/>
          <w:szCs w:val="24"/>
        </w:rPr>
        <w:pPrChange w:id="229" w:author="Angie" w:date="2011-05-06T09:23:00Z">
          <w:pPr>
            <w:pStyle w:val="ListParagraph"/>
          </w:pPr>
        </w:pPrChange>
      </w:pPr>
      <w:ins w:id="230" w:author="Angie" w:date="2011-05-06T09:27:00Z">
        <w:r w:rsidRPr="007C5EB1">
          <w:rPr>
            <w:sz w:val="24"/>
            <w:szCs w:val="24"/>
            <w:rPrChange w:id="231" w:author="Angie" w:date="2011-05-06T09:44:00Z">
              <w:rPr>
                <w:sz w:val="36"/>
                <w:szCs w:val="36"/>
              </w:rPr>
            </w:rPrChange>
          </w:rPr>
          <w:t xml:space="preserve">Particles in solids are close together </w:t>
        </w:r>
      </w:ins>
      <w:ins w:id="232" w:author="Angie" w:date="2011-05-06T09:30:00Z">
        <w:r w:rsidRPr="007C5EB1">
          <w:rPr>
            <w:sz w:val="24"/>
            <w:szCs w:val="24"/>
            <w:rPrChange w:id="233" w:author="Angie" w:date="2011-05-06T09:44:00Z">
              <w:rPr>
                <w:sz w:val="36"/>
                <w:szCs w:val="36"/>
              </w:rPr>
            </w:rPrChange>
          </w:rPr>
          <w:t xml:space="preserve">with very little space between the particles </w:t>
        </w:r>
      </w:ins>
      <w:ins w:id="234" w:author="Angie" w:date="2011-05-06T09:27:00Z">
        <w:r w:rsidRPr="007C5EB1">
          <w:rPr>
            <w:sz w:val="24"/>
            <w:szCs w:val="24"/>
            <w:rPrChange w:id="235" w:author="Angie" w:date="2011-05-06T09:44:00Z">
              <w:rPr>
                <w:sz w:val="36"/>
                <w:szCs w:val="36"/>
              </w:rPr>
            </w:rPrChange>
          </w:rPr>
          <w:t>and therefore have a strong attraction to each other, little movement therefore little energy, the</w:t>
        </w:r>
      </w:ins>
      <w:ins w:id="236" w:author="Angie" w:date="2011-05-06T09:32:00Z">
        <w:r w:rsidRPr="007C5EB1">
          <w:rPr>
            <w:sz w:val="24"/>
            <w:szCs w:val="24"/>
            <w:rPrChange w:id="237" w:author="Angie" w:date="2011-05-06T09:44:00Z">
              <w:rPr>
                <w:sz w:val="36"/>
                <w:szCs w:val="36"/>
              </w:rPr>
            </w:rPrChange>
          </w:rPr>
          <w:t>y hold their shape</w:t>
        </w:r>
      </w:ins>
      <w:ins w:id="238" w:author="Angie" w:date="2011-05-06T09:29:00Z">
        <w:r w:rsidRPr="007C5EB1">
          <w:rPr>
            <w:sz w:val="24"/>
            <w:szCs w:val="24"/>
            <w:rPrChange w:id="239" w:author="Angie" w:date="2011-05-06T09:44:00Z">
              <w:rPr>
                <w:sz w:val="36"/>
                <w:szCs w:val="36"/>
              </w:rPr>
            </w:rPrChange>
          </w:rPr>
          <w:t xml:space="preserve">.  Particles </w:t>
        </w:r>
      </w:ins>
      <w:ins w:id="240" w:author="Angie" w:date="2011-05-06T09:30:00Z">
        <w:r w:rsidRPr="007C5EB1">
          <w:rPr>
            <w:sz w:val="24"/>
            <w:szCs w:val="24"/>
            <w:rPrChange w:id="241" w:author="Angie" w:date="2011-05-06T09:44:00Z">
              <w:rPr>
                <w:sz w:val="36"/>
                <w:szCs w:val="36"/>
              </w:rPr>
            </w:rPrChange>
          </w:rPr>
          <w:t xml:space="preserve">in a liquid are father apart and </w:t>
        </w:r>
      </w:ins>
      <w:ins w:id="242" w:author="Angie" w:date="2011-05-06T09:31:00Z">
        <w:r w:rsidRPr="007C5EB1">
          <w:rPr>
            <w:sz w:val="24"/>
            <w:szCs w:val="24"/>
            <w:rPrChange w:id="243" w:author="Angie" w:date="2011-05-06T09:44:00Z">
              <w:rPr>
                <w:sz w:val="36"/>
                <w:szCs w:val="36"/>
              </w:rPr>
            </w:rPrChange>
          </w:rPr>
          <w:t xml:space="preserve">therefore have more energy and less attraction between the particles, they </w:t>
        </w:r>
      </w:ins>
      <w:ins w:id="244" w:author="Angie" w:date="2011-05-06T09:32:00Z">
        <w:r w:rsidRPr="007C5EB1">
          <w:rPr>
            <w:sz w:val="24"/>
            <w:szCs w:val="24"/>
            <w:rPrChange w:id="245" w:author="Angie" w:date="2011-05-06T09:44:00Z">
              <w:rPr>
                <w:sz w:val="36"/>
                <w:szCs w:val="36"/>
              </w:rPr>
            </w:rPrChange>
          </w:rPr>
          <w:t>take the shape of the container they are in</w:t>
        </w:r>
      </w:ins>
      <w:ins w:id="246" w:author="Angie" w:date="2011-05-06T09:31:00Z">
        <w:r w:rsidRPr="007C5EB1">
          <w:rPr>
            <w:sz w:val="24"/>
            <w:szCs w:val="24"/>
            <w:rPrChange w:id="247" w:author="Angie" w:date="2011-05-06T09:44:00Z">
              <w:rPr>
                <w:sz w:val="36"/>
                <w:szCs w:val="36"/>
              </w:rPr>
            </w:rPrChange>
          </w:rPr>
          <w:t xml:space="preserve">, particles of a gas are very far apart and therefore there is a lot of energy but little attractive forces between the particles and they </w:t>
        </w:r>
      </w:ins>
      <w:ins w:id="248" w:author="Angie" w:date="2011-05-06T09:33:00Z">
        <w:r w:rsidRPr="007C5EB1">
          <w:rPr>
            <w:sz w:val="24"/>
            <w:szCs w:val="24"/>
            <w:rPrChange w:id="249" w:author="Angie" w:date="2011-05-06T09:44:00Z">
              <w:rPr>
                <w:sz w:val="36"/>
                <w:szCs w:val="36"/>
              </w:rPr>
            </w:rPrChange>
          </w:rPr>
          <w:t>occupy the volume</w:t>
        </w:r>
      </w:ins>
      <w:ins w:id="250" w:author="Angie" w:date="2011-05-06T09:31:00Z">
        <w:r w:rsidRPr="007C5EB1">
          <w:rPr>
            <w:sz w:val="24"/>
            <w:szCs w:val="24"/>
            <w:rPrChange w:id="251" w:author="Angie" w:date="2011-05-06T09:44:00Z">
              <w:rPr>
                <w:sz w:val="36"/>
                <w:szCs w:val="36"/>
              </w:rPr>
            </w:rPrChange>
          </w:rPr>
          <w:t xml:space="preserve"> of the container they are placed in. </w:t>
        </w:r>
      </w:ins>
    </w:p>
    <w:p w:rsidR="00000000" w:rsidRDefault="003143C9">
      <w:pPr>
        <w:pStyle w:val="ListParagraph"/>
        <w:rPr>
          <w:ins w:id="252" w:author="Angie" w:date="2011-05-06T09:33:00Z"/>
          <w:sz w:val="32"/>
          <w:szCs w:val="32"/>
          <w:rPrChange w:id="253" w:author="Angie" w:date="2011-05-06T09:43:00Z">
            <w:rPr>
              <w:ins w:id="254" w:author="Angie" w:date="2011-05-06T09:33:00Z"/>
            </w:rPr>
          </w:rPrChange>
        </w:rPr>
        <w:pPrChange w:id="255" w:author="Angie" w:date="2011-05-06T09:33:00Z">
          <w:pPr>
            <w:pStyle w:val="ListParagraph"/>
            <w:numPr>
              <w:numId w:val="4"/>
            </w:numPr>
            <w:ind w:hanging="360"/>
          </w:pPr>
        </w:pPrChange>
      </w:pPr>
    </w:p>
    <w:p w:rsidR="00000000" w:rsidRDefault="007C5EB1">
      <w:pPr>
        <w:pStyle w:val="ListParagraph"/>
        <w:numPr>
          <w:ilvl w:val="0"/>
          <w:numId w:val="4"/>
        </w:numPr>
        <w:rPr>
          <w:ins w:id="256" w:author="Angie" w:date="2011-05-06T09:43:00Z"/>
          <w:sz w:val="32"/>
          <w:szCs w:val="32"/>
          <w:rPrChange w:id="257" w:author="Angie" w:date="2011-05-06T09:43:00Z">
            <w:rPr>
              <w:ins w:id="258" w:author="Angie" w:date="2011-05-06T09:43:00Z"/>
              <w:sz w:val="32"/>
              <w:szCs w:val="32"/>
              <w:vertAlign w:val="superscript"/>
            </w:rPr>
          </w:rPrChange>
        </w:rPr>
        <w:pPrChange w:id="259" w:author="Angie" w:date="2011-05-06T09:33:00Z">
          <w:pPr>
            <w:pStyle w:val="ListParagraph"/>
          </w:pPr>
        </w:pPrChange>
      </w:pPr>
      <w:ins w:id="260" w:author="Angie" w:date="2011-05-06T09:33:00Z">
        <w:r w:rsidRPr="007C5EB1">
          <w:rPr>
            <w:sz w:val="32"/>
            <w:szCs w:val="32"/>
            <w:rPrChange w:id="261" w:author="Angie" w:date="2011-05-06T09:43:00Z">
              <w:rPr>
                <w:sz w:val="36"/>
                <w:szCs w:val="36"/>
              </w:rPr>
            </w:rPrChange>
          </w:rPr>
          <w:t xml:space="preserve"> 3g/cm</w:t>
        </w:r>
        <w:r w:rsidRPr="007C5EB1">
          <w:rPr>
            <w:sz w:val="32"/>
            <w:szCs w:val="32"/>
            <w:vertAlign w:val="superscript"/>
            <w:rPrChange w:id="262" w:author="Angie" w:date="2011-05-06T09:43:00Z">
              <w:rPr>
                <w:sz w:val="36"/>
                <w:szCs w:val="36"/>
              </w:rPr>
            </w:rPrChange>
          </w:rPr>
          <w:t>3</w:t>
        </w:r>
      </w:ins>
    </w:p>
    <w:p w:rsidR="00000000" w:rsidRDefault="003143C9">
      <w:pPr>
        <w:pStyle w:val="ListParagraph"/>
        <w:rPr>
          <w:ins w:id="263" w:author="Angie" w:date="2011-05-06T09:43:00Z"/>
          <w:sz w:val="32"/>
          <w:szCs w:val="32"/>
          <w:rPrChange w:id="264" w:author="Angie" w:date="2011-05-06T09:43:00Z">
            <w:rPr>
              <w:ins w:id="265" w:author="Angie" w:date="2011-05-06T09:43:00Z"/>
            </w:rPr>
          </w:rPrChange>
        </w:rPr>
        <w:pPrChange w:id="266" w:author="Angie" w:date="2011-05-06T09:43:00Z">
          <w:pPr>
            <w:pStyle w:val="ListParagraph"/>
            <w:numPr>
              <w:numId w:val="4"/>
            </w:numPr>
            <w:ind w:hanging="360"/>
          </w:pPr>
        </w:pPrChange>
      </w:pPr>
    </w:p>
    <w:p w:rsidR="00000000" w:rsidRDefault="003143C9">
      <w:pPr>
        <w:rPr>
          <w:ins w:id="267" w:author="Angie" w:date="2011-05-06T09:35:00Z"/>
          <w:sz w:val="32"/>
          <w:szCs w:val="32"/>
          <w:rPrChange w:id="268" w:author="Angie" w:date="2011-05-06T09:44:00Z">
            <w:rPr>
              <w:ins w:id="269" w:author="Angie" w:date="2011-05-06T09:35:00Z"/>
            </w:rPr>
          </w:rPrChange>
        </w:rPr>
        <w:pPrChange w:id="270" w:author="Angie" w:date="2011-05-06T09:44:00Z">
          <w:pPr>
            <w:pStyle w:val="ListParagraph"/>
            <w:numPr>
              <w:numId w:val="4"/>
            </w:numPr>
            <w:ind w:hanging="360"/>
          </w:pPr>
        </w:pPrChange>
      </w:pPr>
    </w:p>
    <w:p w:rsidR="00000000" w:rsidRDefault="007C5EB1">
      <w:pPr>
        <w:pStyle w:val="ListParagraph"/>
        <w:jc w:val="center"/>
        <w:rPr>
          <w:sz w:val="32"/>
          <w:szCs w:val="32"/>
          <w:rPrChange w:id="271" w:author="Angie" w:date="2011-05-06T09:43:00Z">
            <w:rPr>
              <w:sz w:val="44"/>
              <w:szCs w:val="44"/>
            </w:rPr>
          </w:rPrChange>
        </w:rPr>
        <w:pPrChange w:id="272" w:author="Angie" w:date="2011-05-06T09:35:00Z">
          <w:pPr>
            <w:pStyle w:val="ListParagraph"/>
          </w:pPr>
        </w:pPrChange>
      </w:pPr>
      <w:r>
        <w:rPr>
          <w:noProof/>
          <w:sz w:val="32"/>
          <w:szCs w:val="32"/>
        </w:rPr>
        <w:lastRenderedPageBreak/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30" type="#_x0000_t74" style="position:absolute;left:0;text-align:left;margin-left:183pt;margin-top:9pt;width:82.5pt;height:1in;z-index:251662336" fillcolor="#c0504d [3205]" strokecolor="#f2f2f2 [3041]" strokeweight="3pt">
            <v:shadow on="t" type="perspective" color="#622423 [1605]" opacity=".5" offset="1pt" offset2="-1pt"/>
          </v:shape>
        </w:pict>
      </w:r>
    </w:p>
    <w:p w:rsidR="006913F4" w:rsidRPr="009F4B6E" w:rsidRDefault="006913F4" w:rsidP="006913F4">
      <w:pPr>
        <w:tabs>
          <w:tab w:val="left" w:pos="8280"/>
        </w:tabs>
        <w:rPr>
          <w:sz w:val="32"/>
          <w:szCs w:val="32"/>
          <w:rPrChange w:id="273" w:author="Angie" w:date="2011-05-06T09:43:00Z">
            <w:rPr>
              <w:sz w:val="44"/>
              <w:szCs w:val="44"/>
            </w:rPr>
          </w:rPrChange>
        </w:rPr>
      </w:pPr>
    </w:p>
    <w:p w:rsidR="00B84270" w:rsidRPr="009F4B6E" w:rsidRDefault="00B84270" w:rsidP="006913F4">
      <w:pPr>
        <w:tabs>
          <w:tab w:val="left" w:pos="8280"/>
        </w:tabs>
        <w:jc w:val="center"/>
        <w:rPr>
          <w:ins w:id="274" w:author="Angie" w:date="2011-05-06T09:36:00Z"/>
          <w:sz w:val="32"/>
          <w:szCs w:val="32"/>
          <w:rPrChange w:id="275" w:author="Angie" w:date="2011-05-06T09:43:00Z">
            <w:rPr>
              <w:ins w:id="276" w:author="Angie" w:date="2011-05-06T09:36:00Z"/>
              <w:sz w:val="36"/>
              <w:szCs w:val="36"/>
            </w:rPr>
          </w:rPrChange>
        </w:rPr>
      </w:pPr>
    </w:p>
    <w:p w:rsidR="00B84270" w:rsidRPr="009F4B6E" w:rsidRDefault="007C5EB1" w:rsidP="006913F4">
      <w:pPr>
        <w:tabs>
          <w:tab w:val="left" w:pos="8280"/>
        </w:tabs>
        <w:jc w:val="center"/>
        <w:rPr>
          <w:ins w:id="277" w:author="Angie" w:date="2011-05-06T09:36:00Z"/>
          <w:sz w:val="32"/>
          <w:szCs w:val="32"/>
          <w:rPrChange w:id="278" w:author="Angie" w:date="2011-05-06T09:43:00Z">
            <w:rPr>
              <w:ins w:id="279" w:author="Angie" w:date="2011-05-06T09:36:00Z"/>
              <w:sz w:val="36"/>
              <w:szCs w:val="36"/>
            </w:rPr>
          </w:rPrChange>
        </w:rPr>
      </w:pPr>
      <w:ins w:id="280" w:author="Angie" w:date="2011-05-06T09:36:00Z">
        <w:r w:rsidRPr="007C5EB1">
          <w:rPr>
            <w:sz w:val="32"/>
            <w:szCs w:val="32"/>
            <w:rPrChange w:id="281" w:author="Angie" w:date="2011-05-06T09:43:00Z">
              <w:rPr>
                <w:sz w:val="36"/>
                <w:szCs w:val="36"/>
              </w:rPr>
            </w:rPrChange>
          </w:rPr>
          <w:t>QUESTIONS</w:t>
        </w:r>
      </w:ins>
    </w:p>
    <w:p w:rsidR="00000000" w:rsidRDefault="007C5EB1">
      <w:pPr>
        <w:pStyle w:val="ListParagraph"/>
        <w:numPr>
          <w:ilvl w:val="0"/>
          <w:numId w:val="5"/>
        </w:numPr>
        <w:tabs>
          <w:tab w:val="left" w:pos="8280"/>
        </w:tabs>
        <w:rPr>
          <w:ins w:id="282" w:author="Angie" w:date="2011-05-06T09:36:00Z"/>
          <w:sz w:val="32"/>
          <w:szCs w:val="32"/>
          <w:rPrChange w:id="283" w:author="Angie" w:date="2011-05-06T09:43:00Z">
            <w:rPr>
              <w:ins w:id="284" w:author="Angie" w:date="2011-05-06T09:36:00Z"/>
              <w:sz w:val="36"/>
              <w:szCs w:val="36"/>
            </w:rPr>
          </w:rPrChange>
        </w:rPr>
        <w:pPrChange w:id="285" w:author="Angie" w:date="2011-05-06T09:36:00Z">
          <w:pPr>
            <w:tabs>
              <w:tab w:val="left" w:pos="8280"/>
            </w:tabs>
            <w:jc w:val="center"/>
          </w:pPr>
        </w:pPrChange>
      </w:pPr>
      <w:ins w:id="286" w:author="Angie" w:date="2011-05-06T09:36:00Z">
        <w:r w:rsidRPr="007C5EB1">
          <w:rPr>
            <w:sz w:val="32"/>
            <w:szCs w:val="32"/>
            <w:rPrChange w:id="287" w:author="Angie" w:date="2011-05-06T09:43:00Z">
              <w:rPr>
                <w:sz w:val="36"/>
                <w:szCs w:val="36"/>
              </w:rPr>
            </w:rPrChange>
          </w:rPr>
          <w:t xml:space="preserve"> The control in the experiment does this.</w:t>
        </w:r>
      </w:ins>
    </w:p>
    <w:p w:rsidR="00000000" w:rsidRDefault="003143C9">
      <w:pPr>
        <w:tabs>
          <w:tab w:val="left" w:pos="8280"/>
        </w:tabs>
        <w:rPr>
          <w:ins w:id="288" w:author="Angie" w:date="2011-05-06T09:38:00Z"/>
          <w:sz w:val="32"/>
          <w:szCs w:val="32"/>
          <w:rPrChange w:id="289" w:author="Angie" w:date="2011-05-06T09:43:00Z">
            <w:rPr>
              <w:ins w:id="290" w:author="Angie" w:date="2011-05-06T09:38:00Z"/>
              <w:sz w:val="36"/>
              <w:szCs w:val="36"/>
            </w:rPr>
          </w:rPrChange>
        </w:rPr>
        <w:pPrChange w:id="291" w:author="Angie" w:date="2011-05-06T09:38:00Z">
          <w:pPr>
            <w:tabs>
              <w:tab w:val="left" w:pos="8280"/>
            </w:tabs>
            <w:jc w:val="center"/>
          </w:pPr>
        </w:pPrChange>
      </w:pPr>
    </w:p>
    <w:p w:rsidR="00000000" w:rsidRDefault="007C5EB1">
      <w:pPr>
        <w:pStyle w:val="ListParagraph"/>
        <w:numPr>
          <w:ilvl w:val="0"/>
          <w:numId w:val="5"/>
        </w:numPr>
        <w:tabs>
          <w:tab w:val="left" w:pos="8280"/>
        </w:tabs>
        <w:rPr>
          <w:ins w:id="292" w:author="Angie" w:date="2011-05-06T09:38:00Z"/>
          <w:sz w:val="32"/>
          <w:szCs w:val="32"/>
          <w:rPrChange w:id="293" w:author="Angie" w:date="2011-05-06T09:43:00Z">
            <w:rPr>
              <w:ins w:id="294" w:author="Angie" w:date="2011-05-06T09:38:00Z"/>
              <w:sz w:val="36"/>
              <w:szCs w:val="36"/>
            </w:rPr>
          </w:rPrChange>
        </w:rPr>
        <w:pPrChange w:id="295" w:author="Angie" w:date="2011-05-06T09:38:00Z">
          <w:pPr>
            <w:tabs>
              <w:tab w:val="left" w:pos="8280"/>
            </w:tabs>
            <w:jc w:val="center"/>
          </w:pPr>
        </w:pPrChange>
      </w:pPr>
      <w:ins w:id="296" w:author="Angie" w:date="2011-05-06T09:38:00Z">
        <w:r w:rsidRPr="007C5EB1">
          <w:rPr>
            <w:sz w:val="32"/>
            <w:szCs w:val="32"/>
            <w:rPrChange w:id="297" w:author="Angie" w:date="2011-05-06T09:43:00Z">
              <w:rPr>
                <w:sz w:val="36"/>
                <w:szCs w:val="36"/>
              </w:rPr>
            </w:rPrChange>
          </w:rPr>
          <w:t xml:space="preserve">  The independent variable can be described as this.</w:t>
        </w:r>
      </w:ins>
    </w:p>
    <w:p w:rsidR="00000000" w:rsidRDefault="003143C9">
      <w:pPr>
        <w:pStyle w:val="ListParagraph"/>
        <w:rPr>
          <w:ins w:id="298" w:author="Angie" w:date="2011-05-06T09:39:00Z"/>
          <w:sz w:val="32"/>
          <w:szCs w:val="32"/>
          <w:rPrChange w:id="299" w:author="Angie" w:date="2011-05-06T09:43:00Z">
            <w:rPr>
              <w:ins w:id="300" w:author="Angie" w:date="2011-05-06T09:39:00Z"/>
            </w:rPr>
          </w:rPrChange>
        </w:rPr>
        <w:pPrChange w:id="301" w:author="Angie" w:date="2011-05-06T09:39:00Z">
          <w:pPr>
            <w:pStyle w:val="ListParagraph"/>
            <w:numPr>
              <w:numId w:val="5"/>
            </w:numPr>
            <w:tabs>
              <w:tab w:val="left" w:pos="8280"/>
            </w:tabs>
            <w:ind w:hanging="360"/>
          </w:pPr>
        </w:pPrChange>
      </w:pPr>
    </w:p>
    <w:p w:rsidR="00000000" w:rsidRDefault="007C5EB1">
      <w:pPr>
        <w:pStyle w:val="ListParagraph"/>
        <w:numPr>
          <w:ilvl w:val="0"/>
          <w:numId w:val="5"/>
        </w:numPr>
        <w:tabs>
          <w:tab w:val="left" w:pos="8280"/>
        </w:tabs>
        <w:rPr>
          <w:ins w:id="302" w:author="Angie" w:date="2011-05-06T09:39:00Z"/>
          <w:sz w:val="32"/>
          <w:szCs w:val="32"/>
          <w:rPrChange w:id="303" w:author="Angie" w:date="2011-05-06T09:43:00Z">
            <w:rPr>
              <w:ins w:id="304" w:author="Angie" w:date="2011-05-06T09:39:00Z"/>
              <w:sz w:val="36"/>
              <w:szCs w:val="36"/>
            </w:rPr>
          </w:rPrChange>
        </w:rPr>
        <w:pPrChange w:id="305" w:author="Angie" w:date="2011-05-06T09:38:00Z">
          <w:pPr>
            <w:tabs>
              <w:tab w:val="left" w:pos="8280"/>
            </w:tabs>
            <w:jc w:val="center"/>
          </w:pPr>
        </w:pPrChange>
      </w:pPr>
      <w:ins w:id="306" w:author="Angie" w:date="2011-05-06T09:39:00Z">
        <w:r w:rsidRPr="007C5EB1">
          <w:rPr>
            <w:sz w:val="32"/>
            <w:szCs w:val="32"/>
            <w:rPrChange w:id="307" w:author="Angie" w:date="2011-05-06T09:43:00Z">
              <w:rPr>
                <w:sz w:val="36"/>
                <w:szCs w:val="36"/>
              </w:rPr>
            </w:rPrChange>
          </w:rPr>
          <w:t xml:space="preserve">  When stating a hypothesis you use these words to create the hypothesis statement.</w:t>
        </w:r>
      </w:ins>
    </w:p>
    <w:p w:rsidR="00000000" w:rsidRDefault="003143C9">
      <w:pPr>
        <w:pStyle w:val="ListParagraph"/>
        <w:rPr>
          <w:ins w:id="308" w:author="Angie" w:date="2011-05-06T09:39:00Z"/>
          <w:sz w:val="32"/>
          <w:szCs w:val="32"/>
          <w:rPrChange w:id="309" w:author="Angie" w:date="2011-05-06T09:43:00Z">
            <w:rPr>
              <w:ins w:id="310" w:author="Angie" w:date="2011-05-06T09:39:00Z"/>
            </w:rPr>
          </w:rPrChange>
        </w:rPr>
        <w:pPrChange w:id="311" w:author="Angie" w:date="2011-05-06T09:39:00Z">
          <w:pPr>
            <w:pStyle w:val="ListParagraph"/>
            <w:numPr>
              <w:numId w:val="5"/>
            </w:numPr>
            <w:tabs>
              <w:tab w:val="left" w:pos="8280"/>
            </w:tabs>
            <w:ind w:hanging="360"/>
          </w:pPr>
        </w:pPrChange>
      </w:pPr>
    </w:p>
    <w:p w:rsidR="00000000" w:rsidRDefault="007C5EB1">
      <w:pPr>
        <w:pStyle w:val="ListParagraph"/>
        <w:numPr>
          <w:ilvl w:val="0"/>
          <w:numId w:val="5"/>
        </w:numPr>
        <w:tabs>
          <w:tab w:val="left" w:pos="8280"/>
        </w:tabs>
        <w:rPr>
          <w:ins w:id="312" w:author="Angie" w:date="2011-05-06T09:40:00Z"/>
          <w:sz w:val="32"/>
          <w:szCs w:val="32"/>
          <w:rPrChange w:id="313" w:author="Angie" w:date="2011-05-06T09:43:00Z">
            <w:rPr>
              <w:ins w:id="314" w:author="Angie" w:date="2011-05-06T09:40:00Z"/>
              <w:sz w:val="36"/>
              <w:szCs w:val="36"/>
            </w:rPr>
          </w:rPrChange>
        </w:rPr>
        <w:pPrChange w:id="315" w:author="Angie" w:date="2011-05-06T09:38:00Z">
          <w:pPr>
            <w:tabs>
              <w:tab w:val="left" w:pos="8280"/>
            </w:tabs>
            <w:jc w:val="center"/>
          </w:pPr>
        </w:pPrChange>
      </w:pPr>
      <w:ins w:id="316" w:author="Angie" w:date="2011-05-06T09:39:00Z">
        <w:r w:rsidRPr="007C5EB1">
          <w:rPr>
            <w:sz w:val="32"/>
            <w:szCs w:val="32"/>
            <w:rPrChange w:id="317" w:author="Angie" w:date="2011-05-06T09:43:00Z">
              <w:rPr>
                <w:sz w:val="36"/>
                <w:szCs w:val="36"/>
              </w:rPr>
            </w:rPrChange>
          </w:rPr>
          <w:t>Identify the dependent</w:t>
        </w:r>
      </w:ins>
      <w:ins w:id="318" w:author="Angie" w:date="2011-05-06T09:40:00Z">
        <w:r w:rsidRPr="007C5EB1">
          <w:rPr>
            <w:sz w:val="32"/>
            <w:szCs w:val="32"/>
            <w:rPrChange w:id="319" w:author="Angie" w:date="2011-05-06T09:43:00Z">
              <w:rPr>
                <w:sz w:val="36"/>
                <w:szCs w:val="36"/>
              </w:rPr>
            </w:rPrChange>
          </w:rPr>
          <w:t>, independent</w:t>
        </w:r>
      </w:ins>
      <w:ins w:id="320" w:author="Angie" w:date="2011-05-06T09:39:00Z">
        <w:r w:rsidRPr="007C5EB1">
          <w:rPr>
            <w:sz w:val="32"/>
            <w:szCs w:val="32"/>
            <w:rPrChange w:id="321" w:author="Angie" w:date="2011-05-06T09:43:00Z">
              <w:rPr>
                <w:sz w:val="36"/>
                <w:szCs w:val="36"/>
              </w:rPr>
            </w:rPrChange>
          </w:rPr>
          <w:t xml:space="preserve"> variable</w:t>
        </w:r>
      </w:ins>
      <w:ins w:id="322" w:author="Angie" w:date="2011-05-06T09:40:00Z">
        <w:r w:rsidRPr="007C5EB1">
          <w:rPr>
            <w:sz w:val="32"/>
            <w:szCs w:val="32"/>
            <w:rPrChange w:id="323" w:author="Angie" w:date="2011-05-06T09:43:00Z">
              <w:rPr>
                <w:sz w:val="36"/>
                <w:szCs w:val="36"/>
              </w:rPr>
            </w:rPrChange>
          </w:rPr>
          <w:t>s, and control</w:t>
        </w:r>
      </w:ins>
      <w:ins w:id="324" w:author="Angie" w:date="2011-05-06T09:39:00Z">
        <w:r w:rsidRPr="007C5EB1">
          <w:rPr>
            <w:sz w:val="32"/>
            <w:szCs w:val="32"/>
            <w:rPrChange w:id="325" w:author="Angie" w:date="2011-05-06T09:43:00Z">
              <w:rPr>
                <w:sz w:val="36"/>
                <w:szCs w:val="36"/>
              </w:rPr>
            </w:rPrChange>
          </w:rPr>
          <w:t xml:space="preserve"> in the following</w:t>
        </w:r>
      </w:ins>
      <w:ins w:id="326" w:author="Angie" w:date="2011-05-06T09:40:00Z">
        <w:r w:rsidRPr="007C5EB1">
          <w:rPr>
            <w:sz w:val="32"/>
            <w:szCs w:val="32"/>
            <w:rPrChange w:id="327" w:author="Angie" w:date="2011-05-06T09:43:00Z">
              <w:rPr>
                <w:sz w:val="36"/>
                <w:szCs w:val="36"/>
              </w:rPr>
            </w:rPrChange>
          </w:rPr>
          <w:t xml:space="preserve"> experiment</w:t>
        </w:r>
      </w:ins>
      <w:ins w:id="328" w:author="Angie" w:date="2011-05-06T09:39:00Z">
        <w:r w:rsidRPr="007C5EB1">
          <w:rPr>
            <w:sz w:val="32"/>
            <w:szCs w:val="32"/>
            <w:rPrChange w:id="329" w:author="Angie" w:date="2011-05-06T09:43:00Z">
              <w:rPr>
                <w:sz w:val="36"/>
                <w:szCs w:val="36"/>
              </w:rPr>
            </w:rPrChange>
          </w:rPr>
          <w:t>.  Plants need light to grow.  You test this by putting a bunch of plants from one species known to require light to grow in different amounts of light.</w:t>
        </w:r>
      </w:ins>
    </w:p>
    <w:p w:rsidR="00000000" w:rsidRDefault="003143C9">
      <w:pPr>
        <w:pStyle w:val="ListParagraph"/>
        <w:rPr>
          <w:ins w:id="330" w:author="Angie" w:date="2011-05-06T09:40:00Z"/>
          <w:sz w:val="32"/>
          <w:szCs w:val="32"/>
          <w:rPrChange w:id="331" w:author="Angie" w:date="2011-05-06T09:43:00Z">
            <w:rPr>
              <w:ins w:id="332" w:author="Angie" w:date="2011-05-06T09:40:00Z"/>
            </w:rPr>
          </w:rPrChange>
        </w:rPr>
        <w:pPrChange w:id="333" w:author="Angie" w:date="2011-05-06T09:40:00Z">
          <w:pPr>
            <w:pStyle w:val="ListParagraph"/>
            <w:numPr>
              <w:numId w:val="5"/>
            </w:numPr>
            <w:tabs>
              <w:tab w:val="left" w:pos="8280"/>
            </w:tabs>
            <w:ind w:hanging="360"/>
          </w:pPr>
        </w:pPrChange>
      </w:pPr>
    </w:p>
    <w:p w:rsidR="00000000" w:rsidRDefault="007C5EB1">
      <w:pPr>
        <w:pStyle w:val="ListParagraph"/>
        <w:numPr>
          <w:ilvl w:val="0"/>
          <w:numId w:val="5"/>
        </w:numPr>
        <w:tabs>
          <w:tab w:val="left" w:pos="8280"/>
        </w:tabs>
        <w:rPr>
          <w:ins w:id="334" w:author="Angie" w:date="2011-05-06T09:41:00Z"/>
          <w:sz w:val="32"/>
          <w:szCs w:val="32"/>
          <w:rPrChange w:id="335" w:author="Angie" w:date="2011-05-06T09:43:00Z">
            <w:rPr>
              <w:ins w:id="336" w:author="Angie" w:date="2011-05-06T09:41:00Z"/>
              <w:sz w:val="36"/>
              <w:szCs w:val="36"/>
            </w:rPr>
          </w:rPrChange>
        </w:rPr>
        <w:pPrChange w:id="337" w:author="Angie" w:date="2011-05-06T09:38:00Z">
          <w:pPr>
            <w:tabs>
              <w:tab w:val="left" w:pos="8280"/>
            </w:tabs>
            <w:jc w:val="center"/>
          </w:pPr>
        </w:pPrChange>
      </w:pPr>
      <w:ins w:id="338" w:author="Angie" w:date="2011-05-06T09:41:00Z">
        <w:r w:rsidRPr="007C5EB1">
          <w:rPr>
            <w:sz w:val="32"/>
            <w:szCs w:val="32"/>
            <w:rPrChange w:id="339" w:author="Angie" w:date="2011-05-06T09:43:00Z">
              <w:rPr>
                <w:sz w:val="36"/>
                <w:szCs w:val="36"/>
              </w:rPr>
            </w:rPrChange>
          </w:rPr>
          <w:t>A scientist wants to test the effectiveness of a new drug to treat multiple sclerosis.  Design an experiment by giving the dependent and independent variables, and the control.</w:t>
        </w:r>
      </w:ins>
    </w:p>
    <w:p w:rsidR="00000000" w:rsidRDefault="003143C9">
      <w:pPr>
        <w:pStyle w:val="ListParagraph"/>
        <w:rPr>
          <w:ins w:id="340" w:author="Angie" w:date="2011-05-06T09:42:00Z"/>
          <w:sz w:val="32"/>
          <w:szCs w:val="32"/>
          <w:rPrChange w:id="341" w:author="Angie" w:date="2011-05-06T09:43:00Z">
            <w:rPr>
              <w:ins w:id="342" w:author="Angie" w:date="2011-05-06T09:42:00Z"/>
            </w:rPr>
          </w:rPrChange>
        </w:rPr>
        <w:pPrChange w:id="343" w:author="Angie" w:date="2011-05-06T09:42:00Z">
          <w:pPr>
            <w:pStyle w:val="ListParagraph"/>
            <w:numPr>
              <w:numId w:val="5"/>
            </w:numPr>
            <w:tabs>
              <w:tab w:val="left" w:pos="8280"/>
            </w:tabs>
            <w:ind w:hanging="360"/>
          </w:pPr>
        </w:pPrChange>
      </w:pPr>
    </w:p>
    <w:p w:rsidR="00000000" w:rsidRDefault="007C5EB1">
      <w:pPr>
        <w:pStyle w:val="ListParagraph"/>
        <w:numPr>
          <w:ilvl w:val="0"/>
          <w:numId w:val="5"/>
        </w:numPr>
        <w:tabs>
          <w:tab w:val="left" w:pos="8280"/>
        </w:tabs>
        <w:rPr>
          <w:ins w:id="344" w:author="Angie" w:date="2011-05-06T09:38:00Z"/>
          <w:sz w:val="32"/>
          <w:szCs w:val="32"/>
          <w:rPrChange w:id="345" w:author="Angie" w:date="2011-05-06T09:43:00Z">
            <w:rPr>
              <w:ins w:id="346" w:author="Angie" w:date="2011-05-06T09:38:00Z"/>
            </w:rPr>
          </w:rPrChange>
        </w:rPr>
        <w:pPrChange w:id="347" w:author="Angie" w:date="2011-05-06T09:38:00Z">
          <w:pPr>
            <w:tabs>
              <w:tab w:val="left" w:pos="8280"/>
            </w:tabs>
            <w:jc w:val="center"/>
          </w:pPr>
        </w:pPrChange>
      </w:pPr>
      <w:ins w:id="348" w:author="Angie" w:date="2011-05-06T09:42:00Z">
        <w:r w:rsidRPr="007C5EB1">
          <w:rPr>
            <w:sz w:val="32"/>
            <w:szCs w:val="32"/>
            <w:rPrChange w:id="349" w:author="Angie" w:date="2011-05-06T09:43:00Z">
              <w:rPr>
                <w:sz w:val="36"/>
                <w:szCs w:val="36"/>
              </w:rPr>
            </w:rPrChange>
          </w:rPr>
          <w:t xml:space="preserve">  When graphing for density you use these as your x and y axis and you draw the line of best fit to find this.</w:t>
        </w:r>
      </w:ins>
    </w:p>
    <w:p w:rsidR="00000000" w:rsidRDefault="003143C9">
      <w:pPr>
        <w:pStyle w:val="ListParagraph"/>
        <w:tabs>
          <w:tab w:val="left" w:pos="8280"/>
        </w:tabs>
        <w:rPr>
          <w:ins w:id="350" w:author="Angie" w:date="2011-05-06T09:38:00Z"/>
          <w:sz w:val="32"/>
          <w:szCs w:val="32"/>
          <w:rPrChange w:id="351" w:author="Angie" w:date="2011-05-06T09:43:00Z">
            <w:rPr>
              <w:ins w:id="352" w:author="Angie" w:date="2011-05-06T09:38:00Z"/>
              <w:sz w:val="36"/>
              <w:szCs w:val="36"/>
            </w:rPr>
          </w:rPrChange>
        </w:rPr>
        <w:pPrChange w:id="353" w:author="Angie" w:date="2011-05-06T09:38:00Z">
          <w:pPr>
            <w:tabs>
              <w:tab w:val="left" w:pos="8280"/>
            </w:tabs>
            <w:jc w:val="center"/>
          </w:pPr>
        </w:pPrChange>
      </w:pPr>
    </w:p>
    <w:p w:rsidR="00000000" w:rsidRDefault="003143C9">
      <w:pPr>
        <w:tabs>
          <w:tab w:val="left" w:pos="8280"/>
        </w:tabs>
        <w:rPr>
          <w:sz w:val="32"/>
          <w:szCs w:val="32"/>
          <w:rPrChange w:id="354" w:author="Angie" w:date="2011-05-06T09:43:00Z">
            <w:rPr>
              <w:sz w:val="44"/>
              <w:szCs w:val="44"/>
            </w:rPr>
          </w:rPrChange>
        </w:rPr>
        <w:pPrChange w:id="355" w:author="Angie" w:date="2011-05-06T09:38:00Z">
          <w:pPr>
            <w:tabs>
              <w:tab w:val="left" w:pos="8280"/>
            </w:tabs>
            <w:jc w:val="center"/>
          </w:pPr>
        </w:pPrChange>
      </w:pPr>
      <w:moveFromRangeStart w:id="356" w:author="Angie" w:date="2011-05-06T09:11:00Z" w:name="move292436403"/>
      <w:moveFrom w:id="357" w:author="Angie" w:date="2011-05-06T09:11:00Z">
        <w:r>
          <w:rPr>
            <w:noProof/>
            <w:sz w:val="32"/>
            <w:szCs w:val="32"/>
            <w:rPrChange w:id="358">
              <w:rPr>
                <w:noProof/>
                <w:sz w:val="44"/>
                <w:szCs w:val="44"/>
              </w:rPr>
            </w:rPrChange>
          </w:rPr>
          <w:drawing>
            <wp:inline distT="0" distB="0" distL="0" distR="0">
              <wp:extent cx="1600200" cy="1600200"/>
              <wp:effectExtent l="19050" t="0" r="0" b="0"/>
              <wp:docPr id="2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00200" cy="1600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moveFrom>
      <w:moveFromRangeEnd w:id="356"/>
    </w:p>
    <w:p w:rsidR="006913F4" w:rsidRPr="009F4B6E" w:rsidRDefault="006913F4" w:rsidP="006913F4">
      <w:pPr>
        <w:rPr>
          <w:sz w:val="32"/>
          <w:szCs w:val="32"/>
          <w:rPrChange w:id="359" w:author="Angie" w:date="2011-05-06T09:43:00Z">
            <w:rPr/>
          </w:rPrChange>
        </w:rPr>
      </w:pPr>
    </w:p>
    <w:p w:rsidR="006913F4" w:rsidRPr="009F4B6E" w:rsidRDefault="007C5EB1" w:rsidP="006913F4">
      <w:pPr>
        <w:rPr>
          <w:sz w:val="32"/>
          <w:szCs w:val="32"/>
          <w:rPrChange w:id="360" w:author="Angie" w:date="2011-05-06T09:43:00Z">
            <w:rPr/>
          </w:rPrChange>
        </w:rPr>
      </w:pPr>
      <w:ins w:id="361" w:author="Angie" w:date="2011-05-06T09:44:00Z">
        <w:r>
          <w:rPr>
            <w:noProof/>
            <w:sz w:val="32"/>
            <w:szCs w:val="32"/>
          </w:rPr>
          <w:lastRenderedPageBreak/>
          <w:pict>
            <v:shape id="_x0000_s1031" type="#_x0000_t74" style="position:absolute;margin-left:195pt;margin-top:21pt;width:82.5pt;height:1in;z-index:251663360" fillcolor="#c0504d [3205]" strokecolor="#f2f2f2 [3041]" strokeweight="3pt">
              <v:shadow on="t" type="perspective" color="#622423 [1605]" opacity=".5" offset="1pt" offset2="-1pt"/>
            </v:shape>
          </w:pict>
        </w:r>
      </w:ins>
    </w:p>
    <w:p w:rsidR="006913F4" w:rsidRPr="009F4B6E" w:rsidRDefault="006913F4" w:rsidP="006913F4">
      <w:pPr>
        <w:rPr>
          <w:sz w:val="32"/>
          <w:szCs w:val="32"/>
          <w:rPrChange w:id="362" w:author="Angie" w:date="2011-05-06T09:43:00Z">
            <w:rPr/>
          </w:rPrChange>
        </w:rPr>
      </w:pPr>
    </w:p>
    <w:p w:rsidR="006913F4" w:rsidRDefault="006913F4" w:rsidP="006913F4">
      <w:pPr>
        <w:rPr>
          <w:ins w:id="363" w:author="Angie" w:date="2011-05-06T09:44:00Z"/>
          <w:sz w:val="32"/>
          <w:szCs w:val="32"/>
        </w:rPr>
      </w:pPr>
    </w:p>
    <w:p w:rsidR="009F4B6E" w:rsidRDefault="009F4B6E" w:rsidP="006913F4">
      <w:pPr>
        <w:rPr>
          <w:ins w:id="364" w:author="Angie" w:date="2011-05-06T09:44:00Z"/>
          <w:sz w:val="32"/>
          <w:szCs w:val="32"/>
        </w:rPr>
      </w:pPr>
    </w:p>
    <w:p w:rsidR="00000000" w:rsidRDefault="009F4B6E">
      <w:pPr>
        <w:jc w:val="center"/>
        <w:rPr>
          <w:ins w:id="365" w:author="Angie" w:date="2011-05-06T09:44:00Z"/>
          <w:sz w:val="32"/>
          <w:szCs w:val="32"/>
        </w:rPr>
        <w:pPrChange w:id="366" w:author="Angie" w:date="2011-05-06T09:44:00Z">
          <w:pPr/>
        </w:pPrChange>
      </w:pPr>
      <w:ins w:id="367" w:author="Angie" w:date="2011-05-06T09:44:00Z">
        <w:r>
          <w:rPr>
            <w:sz w:val="32"/>
            <w:szCs w:val="32"/>
          </w:rPr>
          <w:t>ANSWERS</w:t>
        </w:r>
      </w:ins>
    </w:p>
    <w:p w:rsidR="00000000" w:rsidRDefault="009F4B6E">
      <w:pPr>
        <w:pStyle w:val="ListParagraph"/>
        <w:numPr>
          <w:ilvl w:val="0"/>
          <w:numId w:val="6"/>
        </w:numPr>
        <w:rPr>
          <w:ins w:id="368" w:author="Angie" w:date="2011-05-06T09:45:00Z"/>
          <w:sz w:val="32"/>
          <w:szCs w:val="32"/>
        </w:rPr>
        <w:pPrChange w:id="369" w:author="Angie" w:date="2011-05-06T09:45:00Z">
          <w:pPr/>
        </w:pPrChange>
      </w:pPr>
      <w:ins w:id="370" w:author="Angie" w:date="2011-05-06T09:45:00Z">
        <w:r>
          <w:rPr>
            <w:sz w:val="32"/>
            <w:szCs w:val="32"/>
          </w:rPr>
          <w:t xml:space="preserve"> Stays the same/is used as a comparison</w:t>
        </w:r>
      </w:ins>
    </w:p>
    <w:p w:rsidR="00000000" w:rsidRDefault="003143C9">
      <w:pPr>
        <w:rPr>
          <w:ins w:id="371" w:author="Angie" w:date="2011-05-06T09:45:00Z"/>
          <w:sz w:val="32"/>
          <w:szCs w:val="32"/>
        </w:rPr>
      </w:pPr>
    </w:p>
    <w:p w:rsidR="00000000" w:rsidRDefault="009F4B6E">
      <w:pPr>
        <w:pStyle w:val="ListParagraph"/>
        <w:numPr>
          <w:ilvl w:val="0"/>
          <w:numId w:val="6"/>
        </w:numPr>
        <w:rPr>
          <w:ins w:id="372" w:author="Angie" w:date="2011-05-06T09:45:00Z"/>
          <w:sz w:val="32"/>
          <w:szCs w:val="32"/>
        </w:rPr>
        <w:pPrChange w:id="373" w:author="Angie" w:date="2011-05-06T09:45:00Z">
          <w:pPr/>
        </w:pPrChange>
      </w:pPr>
      <w:ins w:id="374" w:author="Angie" w:date="2011-05-06T09:45:00Z">
        <w:r>
          <w:rPr>
            <w:sz w:val="32"/>
            <w:szCs w:val="32"/>
          </w:rPr>
          <w:t xml:space="preserve"> The INPUT/ what you are putting in to the experiment or changing</w:t>
        </w:r>
      </w:ins>
    </w:p>
    <w:p w:rsidR="00000000" w:rsidRDefault="003143C9">
      <w:pPr>
        <w:pStyle w:val="ListParagraph"/>
        <w:rPr>
          <w:ins w:id="375" w:author="Angie" w:date="2011-05-06T09:45:00Z"/>
          <w:sz w:val="32"/>
          <w:szCs w:val="32"/>
          <w:rPrChange w:id="376" w:author="Angie" w:date="2011-05-06T09:45:00Z">
            <w:rPr>
              <w:ins w:id="377" w:author="Angie" w:date="2011-05-06T09:45:00Z"/>
            </w:rPr>
          </w:rPrChange>
        </w:rPr>
        <w:pPrChange w:id="378" w:author="Angie" w:date="2011-05-06T09:45:00Z">
          <w:pPr>
            <w:pStyle w:val="ListParagraph"/>
            <w:numPr>
              <w:numId w:val="6"/>
            </w:numPr>
            <w:ind w:hanging="360"/>
          </w:pPr>
        </w:pPrChange>
      </w:pPr>
    </w:p>
    <w:p w:rsidR="00000000" w:rsidRDefault="009F4B6E">
      <w:pPr>
        <w:pStyle w:val="ListParagraph"/>
        <w:numPr>
          <w:ilvl w:val="0"/>
          <w:numId w:val="6"/>
        </w:numPr>
        <w:rPr>
          <w:ins w:id="379" w:author="Angie" w:date="2011-05-06T09:46:00Z"/>
          <w:sz w:val="32"/>
          <w:szCs w:val="32"/>
        </w:rPr>
        <w:pPrChange w:id="380" w:author="Angie" w:date="2011-05-06T09:45:00Z">
          <w:pPr/>
        </w:pPrChange>
      </w:pPr>
      <w:ins w:id="381" w:author="Angie" w:date="2011-05-06T09:45:00Z">
        <w:r>
          <w:rPr>
            <w:sz w:val="32"/>
            <w:szCs w:val="32"/>
          </w:rPr>
          <w:t>If</w:t>
        </w:r>
      </w:ins>
      <w:ins w:id="382" w:author="Angie" w:date="2011-05-06T09:46:00Z">
        <w:r>
          <w:rPr>
            <w:sz w:val="32"/>
            <w:szCs w:val="32"/>
          </w:rPr>
          <w:t>…then…because….</w:t>
        </w:r>
      </w:ins>
    </w:p>
    <w:p w:rsidR="00000000" w:rsidRDefault="003143C9">
      <w:pPr>
        <w:pStyle w:val="ListParagraph"/>
        <w:rPr>
          <w:ins w:id="383" w:author="Angie" w:date="2011-05-06T09:46:00Z"/>
          <w:sz w:val="32"/>
          <w:szCs w:val="32"/>
          <w:rPrChange w:id="384" w:author="Angie" w:date="2011-05-06T09:46:00Z">
            <w:rPr>
              <w:ins w:id="385" w:author="Angie" w:date="2011-05-06T09:46:00Z"/>
            </w:rPr>
          </w:rPrChange>
        </w:rPr>
        <w:pPrChange w:id="386" w:author="Angie" w:date="2011-05-06T09:46:00Z">
          <w:pPr>
            <w:pStyle w:val="ListParagraph"/>
            <w:numPr>
              <w:numId w:val="6"/>
            </w:numPr>
            <w:ind w:hanging="360"/>
          </w:pPr>
        </w:pPrChange>
      </w:pPr>
    </w:p>
    <w:p w:rsidR="00000000" w:rsidRDefault="003E7007">
      <w:pPr>
        <w:pStyle w:val="ListParagraph"/>
        <w:numPr>
          <w:ilvl w:val="0"/>
          <w:numId w:val="6"/>
        </w:numPr>
        <w:rPr>
          <w:ins w:id="387" w:author="Angie" w:date="2011-05-06T09:47:00Z"/>
          <w:sz w:val="32"/>
          <w:szCs w:val="32"/>
        </w:rPr>
        <w:pPrChange w:id="388" w:author="Angie" w:date="2011-05-06T09:45:00Z">
          <w:pPr/>
        </w:pPrChange>
      </w:pPr>
      <w:ins w:id="389" w:author="Angie" w:date="2011-05-06T09:48:00Z">
        <w:r>
          <w:rPr>
            <w:sz w:val="32"/>
            <w:szCs w:val="32"/>
          </w:rPr>
          <w:t>ind</w:t>
        </w:r>
      </w:ins>
      <w:ins w:id="390" w:author="Angie" w:date="2011-05-06T09:46:00Z">
        <w:r w:rsidR="009F4B6E">
          <w:rPr>
            <w:sz w:val="32"/>
            <w:szCs w:val="32"/>
          </w:rPr>
          <w:t xml:space="preserve">ependent – plant </w:t>
        </w:r>
        <w:r>
          <w:rPr>
            <w:sz w:val="32"/>
            <w:szCs w:val="32"/>
          </w:rPr>
          <w:t xml:space="preserve">growth, </w:t>
        </w:r>
        <w:r w:rsidR="009F4B6E">
          <w:rPr>
            <w:sz w:val="32"/>
            <w:szCs w:val="32"/>
          </w:rPr>
          <w:t xml:space="preserve">dependent- </w:t>
        </w:r>
      </w:ins>
      <w:ins w:id="391" w:author="Angie" w:date="2011-05-06T09:47:00Z">
        <w:r>
          <w:rPr>
            <w:sz w:val="32"/>
            <w:szCs w:val="32"/>
          </w:rPr>
          <w:t>that plants need light to grow, and control- same species of plant</w:t>
        </w:r>
      </w:ins>
    </w:p>
    <w:p w:rsidR="00000000" w:rsidRDefault="003143C9">
      <w:pPr>
        <w:pStyle w:val="ListParagraph"/>
        <w:rPr>
          <w:ins w:id="392" w:author="Angie" w:date="2011-05-06T09:48:00Z"/>
          <w:sz w:val="32"/>
          <w:szCs w:val="32"/>
          <w:rPrChange w:id="393" w:author="Angie" w:date="2011-05-06T09:48:00Z">
            <w:rPr>
              <w:ins w:id="394" w:author="Angie" w:date="2011-05-06T09:48:00Z"/>
            </w:rPr>
          </w:rPrChange>
        </w:rPr>
        <w:pPrChange w:id="395" w:author="Angie" w:date="2011-05-06T09:48:00Z">
          <w:pPr>
            <w:pStyle w:val="ListParagraph"/>
            <w:numPr>
              <w:numId w:val="6"/>
            </w:numPr>
            <w:ind w:hanging="360"/>
          </w:pPr>
        </w:pPrChange>
      </w:pPr>
    </w:p>
    <w:p w:rsidR="00000000" w:rsidRDefault="003E7007">
      <w:pPr>
        <w:pStyle w:val="ListParagraph"/>
        <w:numPr>
          <w:ilvl w:val="0"/>
          <w:numId w:val="6"/>
        </w:numPr>
        <w:rPr>
          <w:ins w:id="396" w:author="Angie" w:date="2011-05-06T09:48:00Z"/>
          <w:sz w:val="32"/>
          <w:szCs w:val="32"/>
        </w:rPr>
        <w:pPrChange w:id="397" w:author="Angie" w:date="2011-05-06T09:45:00Z">
          <w:pPr/>
        </w:pPrChange>
      </w:pPr>
      <w:ins w:id="398" w:author="Angie" w:date="2011-05-06T09:48:00Z">
        <w:r>
          <w:rPr>
            <w:sz w:val="32"/>
            <w:szCs w:val="32"/>
          </w:rPr>
          <w:t>Dependent- effectiveness of the drug, independent- new drug, and the control is a placebo to which the drug is compared (sugar pill)</w:t>
        </w:r>
      </w:ins>
    </w:p>
    <w:p w:rsidR="00000000" w:rsidRDefault="003143C9">
      <w:pPr>
        <w:pStyle w:val="ListParagraph"/>
        <w:rPr>
          <w:ins w:id="399" w:author="Angie" w:date="2011-05-06T09:49:00Z"/>
          <w:sz w:val="32"/>
          <w:szCs w:val="32"/>
          <w:rPrChange w:id="400" w:author="Angie" w:date="2011-05-06T09:49:00Z">
            <w:rPr>
              <w:ins w:id="401" w:author="Angie" w:date="2011-05-06T09:49:00Z"/>
            </w:rPr>
          </w:rPrChange>
        </w:rPr>
        <w:pPrChange w:id="402" w:author="Angie" w:date="2011-05-06T09:49:00Z">
          <w:pPr>
            <w:pStyle w:val="ListParagraph"/>
            <w:numPr>
              <w:numId w:val="6"/>
            </w:numPr>
            <w:ind w:hanging="360"/>
          </w:pPr>
        </w:pPrChange>
      </w:pPr>
    </w:p>
    <w:p w:rsidR="00000000" w:rsidRDefault="003E7007">
      <w:pPr>
        <w:pStyle w:val="ListParagraph"/>
        <w:numPr>
          <w:ilvl w:val="0"/>
          <w:numId w:val="6"/>
        </w:numPr>
        <w:rPr>
          <w:ins w:id="403" w:author="Angie" w:date="2011-05-06T09:49:00Z"/>
          <w:sz w:val="32"/>
          <w:szCs w:val="32"/>
        </w:rPr>
        <w:pPrChange w:id="404" w:author="Angie" w:date="2011-05-06T09:45:00Z">
          <w:pPr/>
        </w:pPrChange>
      </w:pPr>
      <w:ins w:id="405" w:author="Angie" w:date="2011-05-06T09:49:00Z">
        <w:r>
          <w:rPr>
            <w:sz w:val="32"/>
            <w:szCs w:val="32"/>
          </w:rPr>
          <w:t>Mass on the y axis and volume on the x axis showing mass over volume which is used to calculate density</w:t>
        </w:r>
      </w:ins>
    </w:p>
    <w:p w:rsidR="00000000" w:rsidRDefault="003143C9">
      <w:pPr>
        <w:pStyle w:val="ListParagraph"/>
        <w:rPr>
          <w:ins w:id="406" w:author="Angie" w:date="2011-05-06T09:49:00Z"/>
          <w:sz w:val="32"/>
          <w:szCs w:val="32"/>
          <w:rPrChange w:id="407" w:author="Angie" w:date="2011-05-06T09:49:00Z">
            <w:rPr>
              <w:ins w:id="408" w:author="Angie" w:date="2011-05-06T09:49:00Z"/>
            </w:rPr>
          </w:rPrChange>
        </w:rPr>
        <w:pPrChange w:id="409" w:author="Angie" w:date="2011-05-06T09:49:00Z">
          <w:pPr>
            <w:pStyle w:val="ListParagraph"/>
            <w:numPr>
              <w:numId w:val="6"/>
            </w:numPr>
            <w:ind w:hanging="360"/>
          </w:pPr>
        </w:pPrChange>
      </w:pPr>
    </w:p>
    <w:p w:rsidR="00000000" w:rsidRDefault="003143C9">
      <w:pPr>
        <w:rPr>
          <w:ins w:id="410" w:author="Angie" w:date="2011-05-06T09:49:00Z"/>
          <w:sz w:val="32"/>
          <w:szCs w:val="32"/>
        </w:rPr>
      </w:pPr>
    </w:p>
    <w:p w:rsidR="00000000" w:rsidRDefault="003143C9">
      <w:pPr>
        <w:rPr>
          <w:ins w:id="411" w:author="Angie" w:date="2011-05-06T09:49:00Z"/>
          <w:sz w:val="32"/>
          <w:szCs w:val="32"/>
        </w:rPr>
      </w:pPr>
    </w:p>
    <w:p w:rsidR="00000000" w:rsidRDefault="003143C9">
      <w:pPr>
        <w:jc w:val="center"/>
        <w:rPr>
          <w:ins w:id="412" w:author="Angie" w:date="2011-05-06T09:51:00Z"/>
          <w:sz w:val="32"/>
          <w:szCs w:val="32"/>
        </w:rPr>
        <w:pPrChange w:id="413" w:author="Angie" w:date="2011-05-06T09:49:00Z">
          <w:pPr/>
        </w:pPrChange>
      </w:pPr>
      <w:ins w:id="414" w:author="Angie" w:date="2011-05-06T09:51:00Z">
        <w:r>
          <w:rPr>
            <w:noProof/>
            <w:sz w:val="32"/>
            <w:szCs w:val="32"/>
            <w:rPrChange w:id="415">
              <w:rPr>
                <w:noProof/>
              </w:rPr>
            </w:rPrChange>
          </w:rPr>
          <w:lastRenderedPageBreak/>
          <w:drawing>
            <wp:inline distT="0" distB="0" distL="0" distR="0">
              <wp:extent cx="895350" cy="895350"/>
              <wp:effectExtent l="19050" t="0" r="0" b="0"/>
              <wp:docPr id="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953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000000" w:rsidRDefault="003E7007">
      <w:pPr>
        <w:jc w:val="center"/>
        <w:rPr>
          <w:ins w:id="416" w:author="Angie" w:date="2011-05-06T09:51:00Z"/>
          <w:sz w:val="32"/>
          <w:szCs w:val="32"/>
        </w:rPr>
        <w:pPrChange w:id="417" w:author="Angie" w:date="2011-05-06T09:49:00Z">
          <w:pPr/>
        </w:pPrChange>
      </w:pPr>
      <w:ins w:id="418" w:author="Angie" w:date="2011-05-06T09:51:00Z">
        <w:r>
          <w:rPr>
            <w:sz w:val="32"/>
            <w:szCs w:val="32"/>
          </w:rPr>
          <w:t>QUESTIONS</w:t>
        </w:r>
      </w:ins>
    </w:p>
    <w:p w:rsidR="00000000" w:rsidRDefault="003E7007">
      <w:pPr>
        <w:pStyle w:val="ListParagraph"/>
        <w:numPr>
          <w:ilvl w:val="0"/>
          <w:numId w:val="7"/>
        </w:numPr>
        <w:rPr>
          <w:ins w:id="419" w:author="Angie" w:date="2011-05-06T09:51:00Z"/>
          <w:sz w:val="32"/>
          <w:szCs w:val="32"/>
        </w:rPr>
        <w:pPrChange w:id="420" w:author="Angie" w:date="2011-05-06T09:51:00Z">
          <w:pPr/>
        </w:pPrChange>
      </w:pPr>
      <w:ins w:id="421" w:author="Angie" w:date="2011-05-06T09:51:00Z">
        <w:r>
          <w:rPr>
            <w:sz w:val="32"/>
            <w:szCs w:val="32"/>
          </w:rPr>
          <w:t xml:space="preserve"> What do WHMIS and HHPS stand for?</w:t>
        </w:r>
      </w:ins>
    </w:p>
    <w:p w:rsidR="00000000" w:rsidRDefault="003143C9">
      <w:pPr>
        <w:rPr>
          <w:ins w:id="422" w:author="Angie" w:date="2011-05-06T09:52:00Z"/>
          <w:sz w:val="32"/>
          <w:szCs w:val="32"/>
        </w:rPr>
      </w:pPr>
    </w:p>
    <w:p w:rsidR="00000000" w:rsidRDefault="003E7007">
      <w:pPr>
        <w:pStyle w:val="ListParagraph"/>
        <w:numPr>
          <w:ilvl w:val="0"/>
          <w:numId w:val="7"/>
        </w:numPr>
        <w:rPr>
          <w:ins w:id="423" w:author="Angie" w:date="2011-05-06T09:52:00Z"/>
          <w:sz w:val="32"/>
          <w:szCs w:val="32"/>
        </w:rPr>
        <w:pPrChange w:id="424" w:author="Angie" w:date="2011-05-06T09:52:00Z">
          <w:pPr/>
        </w:pPrChange>
      </w:pPr>
      <w:ins w:id="425" w:author="Angie" w:date="2011-05-06T09:52:00Z">
        <w:r>
          <w:rPr>
            <w:sz w:val="32"/>
            <w:szCs w:val="32"/>
          </w:rPr>
          <w:t xml:space="preserve"> What does a diamond shape indicate on a safety symbol?</w:t>
        </w:r>
      </w:ins>
    </w:p>
    <w:p w:rsidR="00000000" w:rsidRDefault="003143C9">
      <w:pPr>
        <w:pStyle w:val="ListParagraph"/>
        <w:rPr>
          <w:ins w:id="426" w:author="Angie" w:date="2011-05-06T09:53:00Z"/>
          <w:sz w:val="32"/>
          <w:szCs w:val="32"/>
          <w:rPrChange w:id="427" w:author="Angie" w:date="2011-05-06T09:53:00Z">
            <w:rPr>
              <w:ins w:id="428" w:author="Angie" w:date="2011-05-06T09:53:00Z"/>
            </w:rPr>
          </w:rPrChange>
        </w:rPr>
        <w:pPrChange w:id="429" w:author="Angie" w:date="2011-05-06T09:53:00Z">
          <w:pPr>
            <w:pStyle w:val="ListParagraph"/>
            <w:numPr>
              <w:numId w:val="7"/>
            </w:numPr>
            <w:ind w:hanging="360"/>
          </w:pPr>
        </w:pPrChange>
      </w:pPr>
    </w:p>
    <w:p w:rsidR="00000000" w:rsidRDefault="003E7007">
      <w:pPr>
        <w:pStyle w:val="ListParagraph"/>
        <w:numPr>
          <w:ilvl w:val="0"/>
          <w:numId w:val="7"/>
        </w:numPr>
        <w:rPr>
          <w:ins w:id="430" w:author="Angie" w:date="2011-05-06T09:53:00Z"/>
          <w:sz w:val="32"/>
          <w:szCs w:val="32"/>
        </w:rPr>
        <w:pPrChange w:id="431" w:author="Angie" w:date="2011-05-06T09:52:00Z">
          <w:pPr/>
        </w:pPrChange>
      </w:pPr>
      <w:ins w:id="432" w:author="Angie" w:date="2011-05-06T09:53:00Z">
        <w:r>
          <w:rPr>
            <w:sz w:val="32"/>
            <w:szCs w:val="32"/>
          </w:rPr>
          <w:t>What is the chemical symbol of Magnesium?</w:t>
        </w:r>
      </w:ins>
    </w:p>
    <w:p w:rsidR="00000000" w:rsidRDefault="003143C9">
      <w:pPr>
        <w:pStyle w:val="ListParagraph"/>
        <w:rPr>
          <w:ins w:id="433" w:author="Angie" w:date="2011-05-06T09:53:00Z"/>
          <w:sz w:val="32"/>
          <w:szCs w:val="32"/>
          <w:rPrChange w:id="434" w:author="Angie" w:date="2011-05-06T09:53:00Z">
            <w:rPr>
              <w:ins w:id="435" w:author="Angie" w:date="2011-05-06T09:53:00Z"/>
            </w:rPr>
          </w:rPrChange>
        </w:rPr>
        <w:pPrChange w:id="436" w:author="Angie" w:date="2011-05-06T09:53:00Z">
          <w:pPr>
            <w:pStyle w:val="ListParagraph"/>
            <w:numPr>
              <w:numId w:val="7"/>
            </w:numPr>
            <w:ind w:hanging="360"/>
          </w:pPr>
        </w:pPrChange>
      </w:pPr>
    </w:p>
    <w:p w:rsidR="00000000" w:rsidRDefault="003E7007">
      <w:pPr>
        <w:pStyle w:val="ListParagraph"/>
        <w:numPr>
          <w:ilvl w:val="0"/>
          <w:numId w:val="7"/>
        </w:numPr>
        <w:rPr>
          <w:ins w:id="437" w:author="Angie" w:date="2011-05-06T09:54:00Z"/>
          <w:sz w:val="32"/>
          <w:szCs w:val="32"/>
        </w:rPr>
        <w:pPrChange w:id="438" w:author="Angie" w:date="2011-05-06T09:52:00Z">
          <w:pPr/>
        </w:pPrChange>
      </w:pPr>
      <w:ins w:id="439" w:author="Angie" w:date="2011-05-06T09:54:00Z">
        <w:r>
          <w:rPr>
            <w:sz w:val="32"/>
            <w:szCs w:val="32"/>
          </w:rPr>
          <w:t>When drawing a Bohr-Rutherford diagram the 1</w:t>
        </w:r>
        <w:r w:rsidR="007C5EB1" w:rsidRPr="007C5EB1">
          <w:rPr>
            <w:sz w:val="32"/>
            <w:szCs w:val="32"/>
            <w:vertAlign w:val="superscript"/>
            <w:rPrChange w:id="440" w:author="Angie" w:date="2011-05-06T09:54:00Z">
              <w:rPr>
                <w:sz w:val="32"/>
                <w:szCs w:val="32"/>
              </w:rPr>
            </w:rPrChange>
          </w:rPr>
          <w:t>st</w:t>
        </w:r>
        <w:r>
          <w:rPr>
            <w:sz w:val="32"/>
            <w:szCs w:val="32"/>
          </w:rPr>
          <w:t>, 2</w:t>
        </w:r>
        <w:r w:rsidR="007C5EB1" w:rsidRPr="007C5EB1">
          <w:rPr>
            <w:sz w:val="32"/>
            <w:szCs w:val="32"/>
            <w:vertAlign w:val="superscript"/>
            <w:rPrChange w:id="441" w:author="Angie" w:date="2011-05-06T09:54:00Z">
              <w:rPr>
                <w:sz w:val="32"/>
                <w:szCs w:val="32"/>
              </w:rPr>
            </w:rPrChange>
          </w:rPr>
          <w:t>nd</w:t>
        </w:r>
        <w:r>
          <w:rPr>
            <w:sz w:val="32"/>
            <w:szCs w:val="32"/>
          </w:rPr>
          <w:t>, and 3</w:t>
        </w:r>
        <w:r w:rsidR="007C5EB1" w:rsidRPr="007C5EB1">
          <w:rPr>
            <w:sz w:val="32"/>
            <w:szCs w:val="32"/>
            <w:vertAlign w:val="superscript"/>
            <w:rPrChange w:id="442" w:author="Angie" w:date="2011-05-06T09:54:00Z">
              <w:rPr>
                <w:sz w:val="32"/>
                <w:szCs w:val="32"/>
              </w:rPr>
            </w:rPrChange>
          </w:rPr>
          <w:t>rd</w:t>
        </w:r>
        <w:r>
          <w:rPr>
            <w:sz w:val="32"/>
            <w:szCs w:val="32"/>
          </w:rPr>
          <w:t xml:space="preserve"> orbits can contain this amount of electrons.</w:t>
        </w:r>
      </w:ins>
    </w:p>
    <w:p w:rsidR="00000000" w:rsidRDefault="003143C9">
      <w:pPr>
        <w:pStyle w:val="ListParagraph"/>
        <w:rPr>
          <w:ins w:id="443" w:author="Angie" w:date="2011-05-06T09:54:00Z"/>
          <w:sz w:val="32"/>
          <w:szCs w:val="32"/>
          <w:rPrChange w:id="444" w:author="Angie" w:date="2011-05-06T09:54:00Z">
            <w:rPr>
              <w:ins w:id="445" w:author="Angie" w:date="2011-05-06T09:54:00Z"/>
            </w:rPr>
          </w:rPrChange>
        </w:rPr>
        <w:pPrChange w:id="446" w:author="Angie" w:date="2011-05-06T09:54:00Z">
          <w:pPr>
            <w:pStyle w:val="ListParagraph"/>
            <w:numPr>
              <w:numId w:val="7"/>
            </w:numPr>
            <w:ind w:hanging="360"/>
          </w:pPr>
        </w:pPrChange>
      </w:pPr>
    </w:p>
    <w:p w:rsidR="00000000" w:rsidRDefault="003E7007">
      <w:pPr>
        <w:pStyle w:val="ListParagraph"/>
        <w:numPr>
          <w:ilvl w:val="0"/>
          <w:numId w:val="7"/>
        </w:numPr>
        <w:rPr>
          <w:ins w:id="447" w:author="Angie" w:date="2011-05-06T09:54:00Z"/>
          <w:sz w:val="32"/>
          <w:szCs w:val="32"/>
        </w:rPr>
        <w:pPrChange w:id="448" w:author="Angie" w:date="2011-05-06T09:52:00Z">
          <w:pPr/>
        </w:pPrChange>
      </w:pPr>
      <w:ins w:id="449" w:author="Angie" w:date="2011-05-06T09:54:00Z">
        <w:r>
          <w:rPr>
            <w:sz w:val="32"/>
            <w:szCs w:val="32"/>
          </w:rPr>
          <w:t>Draw the Bohr diagram for an atom of carbon.</w:t>
        </w:r>
      </w:ins>
    </w:p>
    <w:p w:rsidR="00000000" w:rsidRDefault="003143C9">
      <w:pPr>
        <w:pStyle w:val="ListParagraph"/>
        <w:rPr>
          <w:ins w:id="450" w:author="Angie" w:date="2011-05-06T09:55:00Z"/>
          <w:sz w:val="32"/>
          <w:szCs w:val="32"/>
          <w:rPrChange w:id="451" w:author="Angie" w:date="2011-05-06T09:55:00Z">
            <w:rPr>
              <w:ins w:id="452" w:author="Angie" w:date="2011-05-06T09:55:00Z"/>
            </w:rPr>
          </w:rPrChange>
        </w:rPr>
        <w:pPrChange w:id="453" w:author="Angie" w:date="2011-05-06T09:55:00Z">
          <w:pPr>
            <w:pStyle w:val="ListParagraph"/>
            <w:numPr>
              <w:numId w:val="7"/>
            </w:numPr>
            <w:ind w:hanging="360"/>
          </w:pPr>
        </w:pPrChange>
      </w:pPr>
    </w:p>
    <w:p w:rsidR="00000000" w:rsidRDefault="003E7007">
      <w:pPr>
        <w:pStyle w:val="ListParagraph"/>
        <w:numPr>
          <w:ilvl w:val="0"/>
          <w:numId w:val="7"/>
        </w:numPr>
        <w:rPr>
          <w:sz w:val="32"/>
          <w:szCs w:val="32"/>
          <w:rPrChange w:id="454" w:author="Angie" w:date="2011-05-06T09:52:00Z">
            <w:rPr/>
          </w:rPrChange>
        </w:rPr>
        <w:pPrChange w:id="455" w:author="Angie" w:date="2011-05-06T09:52:00Z">
          <w:pPr/>
        </w:pPrChange>
      </w:pPr>
      <w:ins w:id="456" w:author="Angie" w:date="2011-05-06T09:55:00Z">
        <w:r>
          <w:rPr>
            <w:sz w:val="32"/>
            <w:szCs w:val="32"/>
          </w:rPr>
          <w:t>If a</w:t>
        </w:r>
      </w:ins>
      <w:ins w:id="457" w:author="Angie" w:date="2011-05-06T09:57:00Z">
        <w:r w:rsidR="00D630D2">
          <w:rPr>
            <w:sz w:val="32"/>
            <w:szCs w:val="32"/>
          </w:rPr>
          <w:t xml:space="preserve"> stable</w:t>
        </w:r>
      </w:ins>
      <w:ins w:id="458" w:author="Angie" w:date="2011-05-06T09:55:00Z">
        <w:r>
          <w:rPr>
            <w:sz w:val="32"/>
            <w:szCs w:val="32"/>
          </w:rPr>
          <w:t xml:space="preserve"> element has the atomic number 9 and the atomic mass of </w:t>
        </w:r>
      </w:ins>
      <w:ins w:id="459" w:author="Angie" w:date="2011-05-06T09:57:00Z">
        <w:r w:rsidR="00D630D2">
          <w:rPr>
            <w:sz w:val="32"/>
            <w:szCs w:val="32"/>
          </w:rPr>
          <w:t>19 then how many protons, neutrons, and electrons does it have?</w:t>
        </w:r>
      </w:ins>
    </w:p>
    <w:p w:rsidR="006913F4" w:rsidRPr="009F4B6E" w:rsidRDefault="006913F4" w:rsidP="006913F4">
      <w:pPr>
        <w:rPr>
          <w:sz w:val="32"/>
          <w:szCs w:val="32"/>
          <w:rPrChange w:id="460" w:author="Angie" w:date="2011-05-06T09:43:00Z">
            <w:rPr/>
          </w:rPrChange>
        </w:rPr>
      </w:pPr>
    </w:p>
    <w:p w:rsidR="006913F4" w:rsidRPr="009F4B6E" w:rsidRDefault="007C5EB1" w:rsidP="006913F4">
      <w:pPr>
        <w:tabs>
          <w:tab w:val="left" w:pos="7875"/>
        </w:tabs>
        <w:rPr>
          <w:sz w:val="32"/>
          <w:szCs w:val="32"/>
          <w:rPrChange w:id="461" w:author="Angie" w:date="2011-05-06T09:43:00Z">
            <w:rPr/>
          </w:rPrChange>
        </w:rPr>
      </w:pPr>
      <w:r w:rsidRPr="007C5EB1">
        <w:rPr>
          <w:sz w:val="32"/>
          <w:szCs w:val="32"/>
          <w:rPrChange w:id="462" w:author="Angie" w:date="2011-05-06T09:43:00Z">
            <w:rPr/>
          </w:rPrChange>
        </w:rPr>
        <w:tab/>
      </w:r>
    </w:p>
    <w:p w:rsidR="006913F4" w:rsidRPr="009F4B6E" w:rsidRDefault="006913F4" w:rsidP="006913F4">
      <w:pPr>
        <w:tabs>
          <w:tab w:val="left" w:pos="7875"/>
        </w:tabs>
        <w:rPr>
          <w:sz w:val="32"/>
          <w:szCs w:val="32"/>
          <w:rPrChange w:id="463" w:author="Angie" w:date="2011-05-06T09:43:00Z">
            <w:rPr/>
          </w:rPrChange>
        </w:rPr>
      </w:pPr>
    </w:p>
    <w:p w:rsidR="006913F4" w:rsidRDefault="006913F4" w:rsidP="006913F4">
      <w:pPr>
        <w:tabs>
          <w:tab w:val="left" w:pos="7875"/>
        </w:tabs>
        <w:rPr>
          <w:ins w:id="464" w:author="Angie" w:date="2011-05-06T10:01:00Z"/>
          <w:sz w:val="32"/>
          <w:szCs w:val="32"/>
        </w:rPr>
      </w:pPr>
    </w:p>
    <w:p w:rsidR="00D630D2" w:rsidRDefault="00D630D2" w:rsidP="006913F4">
      <w:pPr>
        <w:tabs>
          <w:tab w:val="left" w:pos="7875"/>
        </w:tabs>
        <w:rPr>
          <w:ins w:id="465" w:author="Angie" w:date="2011-05-06T10:01:00Z"/>
          <w:sz w:val="32"/>
          <w:szCs w:val="32"/>
        </w:rPr>
      </w:pPr>
    </w:p>
    <w:p w:rsidR="00D630D2" w:rsidRDefault="00D630D2" w:rsidP="006913F4">
      <w:pPr>
        <w:tabs>
          <w:tab w:val="left" w:pos="7875"/>
        </w:tabs>
        <w:rPr>
          <w:ins w:id="466" w:author="Angie" w:date="2011-05-06T10:01:00Z"/>
          <w:sz w:val="32"/>
          <w:szCs w:val="32"/>
        </w:rPr>
      </w:pPr>
    </w:p>
    <w:p w:rsidR="00000000" w:rsidRDefault="003143C9">
      <w:pPr>
        <w:tabs>
          <w:tab w:val="left" w:pos="7875"/>
        </w:tabs>
        <w:jc w:val="center"/>
        <w:rPr>
          <w:ins w:id="467" w:author="Angie" w:date="2011-05-06T10:01:00Z"/>
          <w:sz w:val="32"/>
          <w:szCs w:val="32"/>
        </w:rPr>
        <w:pPrChange w:id="468" w:author="Angie" w:date="2011-05-06T10:01:00Z">
          <w:pPr>
            <w:tabs>
              <w:tab w:val="left" w:pos="7875"/>
            </w:tabs>
          </w:pPr>
        </w:pPrChange>
      </w:pPr>
      <w:ins w:id="469" w:author="Angie" w:date="2011-05-06T10:01:00Z">
        <w:r>
          <w:rPr>
            <w:noProof/>
            <w:sz w:val="32"/>
            <w:szCs w:val="32"/>
            <w:rPrChange w:id="470">
              <w:rPr>
                <w:noProof/>
              </w:rPr>
            </w:rPrChange>
          </w:rPr>
          <w:lastRenderedPageBreak/>
          <w:drawing>
            <wp:inline distT="0" distB="0" distL="0" distR="0">
              <wp:extent cx="895350" cy="895350"/>
              <wp:effectExtent l="19050" t="0" r="0" b="0"/>
              <wp:docPr id="5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953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000000" w:rsidRDefault="00D630D2">
      <w:pPr>
        <w:tabs>
          <w:tab w:val="left" w:pos="7875"/>
        </w:tabs>
        <w:jc w:val="center"/>
        <w:rPr>
          <w:ins w:id="471" w:author="Angie" w:date="2011-05-06T10:01:00Z"/>
          <w:sz w:val="32"/>
          <w:szCs w:val="32"/>
        </w:rPr>
        <w:pPrChange w:id="472" w:author="Angie" w:date="2011-05-06T10:01:00Z">
          <w:pPr>
            <w:tabs>
              <w:tab w:val="left" w:pos="7875"/>
            </w:tabs>
          </w:pPr>
        </w:pPrChange>
      </w:pPr>
      <w:ins w:id="473" w:author="Angie" w:date="2011-05-06T10:01:00Z">
        <w:r>
          <w:rPr>
            <w:sz w:val="32"/>
            <w:szCs w:val="32"/>
          </w:rPr>
          <w:t>ANSWERS</w:t>
        </w:r>
      </w:ins>
    </w:p>
    <w:p w:rsidR="00000000" w:rsidRDefault="00D630D2">
      <w:pPr>
        <w:pStyle w:val="ListParagraph"/>
        <w:numPr>
          <w:ilvl w:val="0"/>
          <w:numId w:val="8"/>
        </w:numPr>
        <w:tabs>
          <w:tab w:val="left" w:pos="7875"/>
        </w:tabs>
        <w:rPr>
          <w:ins w:id="474" w:author="Angie" w:date="2011-05-06T10:01:00Z"/>
          <w:sz w:val="32"/>
          <w:szCs w:val="32"/>
        </w:rPr>
        <w:pPrChange w:id="475" w:author="Angie" w:date="2011-05-06T10:01:00Z">
          <w:pPr>
            <w:tabs>
              <w:tab w:val="left" w:pos="7875"/>
            </w:tabs>
          </w:pPr>
        </w:pPrChange>
      </w:pPr>
      <w:ins w:id="476" w:author="Angie" w:date="2011-05-06T10:01:00Z">
        <w:r>
          <w:rPr>
            <w:sz w:val="32"/>
            <w:szCs w:val="32"/>
          </w:rPr>
          <w:t xml:space="preserve"> WHMIS-workplace hazardous materials information system</w:t>
        </w:r>
      </w:ins>
    </w:p>
    <w:p w:rsidR="00000000" w:rsidRDefault="003143C9">
      <w:pPr>
        <w:tabs>
          <w:tab w:val="left" w:pos="7875"/>
        </w:tabs>
        <w:rPr>
          <w:ins w:id="477" w:author="Angie" w:date="2011-05-06T10:01:00Z"/>
          <w:sz w:val="32"/>
          <w:szCs w:val="32"/>
        </w:rPr>
      </w:pPr>
    </w:p>
    <w:p w:rsidR="00000000" w:rsidRDefault="00D630D2">
      <w:pPr>
        <w:pStyle w:val="ListParagraph"/>
        <w:numPr>
          <w:ilvl w:val="0"/>
          <w:numId w:val="8"/>
        </w:numPr>
        <w:tabs>
          <w:tab w:val="left" w:pos="7875"/>
        </w:tabs>
        <w:rPr>
          <w:ins w:id="478" w:author="Angie" w:date="2011-05-06T10:02:00Z"/>
          <w:sz w:val="32"/>
          <w:szCs w:val="32"/>
        </w:rPr>
        <w:pPrChange w:id="479" w:author="Angie" w:date="2011-05-06T10:02:00Z">
          <w:pPr>
            <w:tabs>
              <w:tab w:val="left" w:pos="7875"/>
            </w:tabs>
          </w:pPr>
        </w:pPrChange>
      </w:pPr>
      <w:ins w:id="480" w:author="Angie" w:date="2011-05-06T10:02:00Z">
        <w:r>
          <w:rPr>
            <w:sz w:val="32"/>
            <w:szCs w:val="32"/>
          </w:rPr>
          <w:t xml:space="preserve"> Warning</w:t>
        </w:r>
      </w:ins>
    </w:p>
    <w:p w:rsidR="00000000" w:rsidRDefault="003143C9">
      <w:pPr>
        <w:pStyle w:val="ListParagraph"/>
        <w:rPr>
          <w:ins w:id="481" w:author="Angie" w:date="2011-05-06T10:02:00Z"/>
          <w:sz w:val="32"/>
          <w:szCs w:val="32"/>
          <w:rPrChange w:id="482" w:author="Angie" w:date="2011-05-06T10:02:00Z">
            <w:rPr>
              <w:ins w:id="483" w:author="Angie" w:date="2011-05-06T10:02:00Z"/>
            </w:rPr>
          </w:rPrChange>
        </w:rPr>
        <w:pPrChange w:id="484" w:author="Angie" w:date="2011-05-06T10:02:00Z">
          <w:pPr>
            <w:pStyle w:val="ListParagraph"/>
            <w:numPr>
              <w:numId w:val="8"/>
            </w:numPr>
            <w:tabs>
              <w:tab w:val="left" w:pos="7875"/>
            </w:tabs>
            <w:ind w:hanging="360"/>
          </w:pPr>
        </w:pPrChange>
      </w:pPr>
    </w:p>
    <w:p w:rsidR="00000000" w:rsidRDefault="00D630D2">
      <w:pPr>
        <w:pStyle w:val="ListParagraph"/>
        <w:numPr>
          <w:ilvl w:val="0"/>
          <w:numId w:val="8"/>
        </w:numPr>
        <w:tabs>
          <w:tab w:val="left" w:pos="7875"/>
        </w:tabs>
        <w:rPr>
          <w:ins w:id="485" w:author="Angie" w:date="2011-05-06T10:02:00Z"/>
          <w:sz w:val="32"/>
          <w:szCs w:val="32"/>
        </w:rPr>
        <w:pPrChange w:id="486" w:author="Angie" w:date="2011-05-06T10:02:00Z">
          <w:pPr>
            <w:tabs>
              <w:tab w:val="left" w:pos="7875"/>
            </w:tabs>
          </w:pPr>
        </w:pPrChange>
      </w:pPr>
      <w:ins w:id="487" w:author="Angie" w:date="2011-05-06T10:02:00Z">
        <w:r>
          <w:rPr>
            <w:sz w:val="32"/>
            <w:szCs w:val="32"/>
          </w:rPr>
          <w:t xml:space="preserve">  Mg</w:t>
        </w:r>
      </w:ins>
    </w:p>
    <w:p w:rsidR="00000000" w:rsidRDefault="003143C9">
      <w:pPr>
        <w:pStyle w:val="ListParagraph"/>
        <w:rPr>
          <w:ins w:id="488" w:author="Angie" w:date="2011-05-06T10:02:00Z"/>
          <w:sz w:val="32"/>
          <w:szCs w:val="32"/>
          <w:rPrChange w:id="489" w:author="Angie" w:date="2011-05-06T10:02:00Z">
            <w:rPr>
              <w:ins w:id="490" w:author="Angie" w:date="2011-05-06T10:02:00Z"/>
            </w:rPr>
          </w:rPrChange>
        </w:rPr>
        <w:pPrChange w:id="491" w:author="Angie" w:date="2011-05-06T10:02:00Z">
          <w:pPr>
            <w:pStyle w:val="ListParagraph"/>
            <w:numPr>
              <w:numId w:val="8"/>
            </w:numPr>
            <w:tabs>
              <w:tab w:val="left" w:pos="7875"/>
            </w:tabs>
            <w:ind w:hanging="360"/>
          </w:pPr>
        </w:pPrChange>
      </w:pPr>
    </w:p>
    <w:p w:rsidR="00000000" w:rsidRDefault="00D630D2">
      <w:pPr>
        <w:pStyle w:val="ListParagraph"/>
        <w:numPr>
          <w:ilvl w:val="0"/>
          <w:numId w:val="8"/>
        </w:numPr>
        <w:tabs>
          <w:tab w:val="left" w:pos="7875"/>
        </w:tabs>
        <w:rPr>
          <w:ins w:id="492" w:author="Angie" w:date="2011-05-06T10:03:00Z"/>
          <w:sz w:val="32"/>
          <w:szCs w:val="32"/>
        </w:rPr>
        <w:pPrChange w:id="493" w:author="Angie" w:date="2011-05-06T10:03:00Z">
          <w:pPr>
            <w:tabs>
              <w:tab w:val="left" w:pos="7875"/>
            </w:tabs>
          </w:pPr>
        </w:pPrChange>
      </w:pPr>
      <w:ins w:id="494" w:author="Angie" w:date="2011-05-06T10:02:00Z">
        <w:r>
          <w:rPr>
            <w:sz w:val="32"/>
            <w:szCs w:val="32"/>
          </w:rPr>
          <w:t>2, 8, 8</w:t>
        </w:r>
      </w:ins>
    </w:p>
    <w:p w:rsidR="00000000" w:rsidRDefault="003143C9">
      <w:pPr>
        <w:pStyle w:val="ListParagraph"/>
        <w:rPr>
          <w:ins w:id="495" w:author="Angie" w:date="2011-05-06T10:03:00Z"/>
          <w:sz w:val="32"/>
          <w:szCs w:val="32"/>
          <w:rPrChange w:id="496" w:author="Angie" w:date="2011-05-06T10:03:00Z">
            <w:rPr>
              <w:ins w:id="497" w:author="Angie" w:date="2011-05-06T10:03:00Z"/>
            </w:rPr>
          </w:rPrChange>
        </w:rPr>
        <w:pPrChange w:id="498" w:author="Angie" w:date="2011-05-06T10:03:00Z">
          <w:pPr>
            <w:pStyle w:val="ListParagraph"/>
            <w:numPr>
              <w:numId w:val="8"/>
            </w:numPr>
            <w:tabs>
              <w:tab w:val="left" w:pos="7875"/>
            </w:tabs>
            <w:ind w:hanging="360"/>
          </w:pPr>
        </w:pPrChange>
      </w:pPr>
    </w:p>
    <w:p w:rsidR="00000000" w:rsidRDefault="00D630D2">
      <w:pPr>
        <w:pStyle w:val="ListParagraph"/>
        <w:numPr>
          <w:ilvl w:val="0"/>
          <w:numId w:val="8"/>
        </w:numPr>
        <w:tabs>
          <w:tab w:val="left" w:pos="7875"/>
        </w:tabs>
        <w:rPr>
          <w:ins w:id="499" w:author="Angie" w:date="2011-05-06T10:03:00Z"/>
          <w:sz w:val="32"/>
          <w:szCs w:val="32"/>
        </w:rPr>
        <w:pPrChange w:id="500" w:author="Angie" w:date="2011-05-06T10:03:00Z">
          <w:pPr>
            <w:tabs>
              <w:tab w:val="left" w:pos="7875"/>
            </w:tabs>
          </w:pPr>
        </w:pPrChange>
      </w:pPr>
      <w:ins w:id="501" w:author="Angie" w:date="2011-05-06T10:03:00Z">
        <w:r>
          <w:rPr>
            <w:sz w:val="32"/>
            <w:szCs w:val="32"/>
          </w:rPr>
          <w:t>See Mrs. L for this answer</w:t>
        </w:r>
      </w:ins>
    </w:p>
    <w:p w:rsidR="00000000" w:rsidRDefault="003143C9">
      <w:pPr>
        <w:pStyle w:val="ListParagraph"/>
        <w:rPr>
          <w:ins w:id="502" w:author="Angie" w:date="2011-05-06T10:03:00Z"/>
          <w:sz w:val="32"/>
          <w:szCs w:val="32"/>
          <w:rPrChange w:id="503" w:author="Angie" w:date="2011-05-06T10:03:00Z">
            <w:rPr>
              <w:ins w:id="504" w:author="Angie" w:date="2011-05-06T10:03:00Z"/>
            </w:rPr>
          </w:rPrChange>
        </w:rPr>
        <w:pPrChange w:id="505" w:author="Angie" w:date="2011-05-06T10:03:00Z">
          <w:pPr>
            <w:pStyle w:val="ListParagraph"/>
            <w:numPr>
              <w:numId w:val="8"/>
            </w:numPr>
            <w:tabs>
              <w:tab w:val="left" w:pos="7875"/>
            </w:tabs>
            <w:ind w:hanging="360"/>
          </w:pPr>
        </w:pPrChange>
      </w:pPr>
    </w:p>
    <w:p w:rsidR="003143C9" w:rsidRDefault="00D630D2">
      <w:pPr>
        <w:pStyle w:val="ListParagraph"/>
        <w:numPr>
          <w:ilvl w:val="0"/>
          <w:numId w:val="8"/>
        </w:numPr>
        <w:tabs>
          <w:tab w:val="left" w:pos="7875"/>
        </w:tabs>
        <w:rPr>
          <w:sz w:val="32"/>
          <w:szCs w:val="32"/>
          <w:rPrChange w:id="506" w:author="Angie" w:date="2011-05-06T10:03:00Z">
            <w:rPr/>
          </w:rPrChange>
        </w:rPr>
        <w:pPrChange w:id="507" w:author="Angie" w:date="2011-05-06T10:03:00Z">
          <w:pPr>
            <w:tabs>
              <w:tab w:val="left" w:pos="7875"/>
            </w:tabs>
          </w:pPr>
        </w:pPrChange>
      </w:pPr>
      <w:ins w:id="508" w:author="Angie" w:date="2011-05-06T10:03:00Z">
        <w:r>
          <w:rPr>
            <w:sz w:val="32"/>
            <w:szCs w:val="32"/>
          </w:rPr>
          <w:t>Protons-9, electrons-9, and neutrons-10</w:t>
        </w:r>
      </w:ins>
    </w:p>
    <w:sectPr w:rsidR="003143C9" w:rsidSect="004817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768A"/>
    <w:multiLevelType w:val="hybridMultilevel"/>
    <w:tmpl w:val="BE8816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F14CB"/>
    <w:multiLevelType w:val="hybridMultilevel"/>
    <w:tmpl w:val="96DC1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A5DA0"/>
    <w:multiLevelType w:val="hybridMultilevel"/>
    <w:tmpl w:val="BCC452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75A3"/>
    <w:multiLevelType w:val="hybridMultilevel"/>
    <w:tmpl w:val="74DCAC90"/>
    <w:lvl w:ilvl="0" w:tplc="BFBAB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1658C4"/>
    <w:multiLevelType w:val="hybridMultilevel"/>
    <w:tmpl w:val="7A685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7C6E72"/>
    <w:multiLevelType w:val="hybridMultilevel"/>
    <w:tmpl w:val="41409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B2766B"/>
    <w:multiLevelType w:val="hybridMultilevel"/>
    <w:tmpl w:val="830AB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D740F"/>
    <w:multiLevelType w:val="hybridMultilevel"/>
    <w:tmpl w:val="54861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20"/>
  <w:characterSpacingControl w:val="doNotCompress"/>
  <w:compat/>
  <w:rsids>
    <w:rsidRoot w:val="006913F4"/>
    <w:rsid w:val="00256620"/>
    <w:rsid w:val="003143C9"/>
    <w:rsid w:val="003E7007"/>
    <w:rsid w:val="00481706"/>
    <w:rsid w:val="00687037"/>
    <w:rsid w:val="006913F4"/>
    <w:rsid w:val="0070205D"/>
    <w:rsid w:val="007C5EB1"/>
    <w:rsid w:val="00823B0F"/>
    <w:rsid w:val="009F4B6E"/>
    <w:rsid w:val="00B16BC9"/>
    <w:rsid w:val="00B84270"/>
    <w:rsid w:val="00D63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3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3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</dc:creator>
  <cp:lastModifiedBy>Angie</cp:lastModifiedBy>
  <cp:revision>3</cp:revision>
  <dcterms:created xsi:type="dcterms:W3CDTF">2011-05-06T12:36:00Z</dcterms:created>
  <dcterms:modified xsi:type="dcterms:W3CDTF">2011-06-07T18:03:00Z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</Properties>
</file>